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5"/>
        <w:gridCol w:w="4217"/>
      </w:tblGrid>
      <w:tr w:rsidR="006C5B5F" w:rsidRPr="00CD6EC5" w14:paraId="1E3B51E6" w14:textId="77777777" w:rsidTr="006333E5">
        <w:trPr>
          <w:trHeight w:val="1693"/>
        </w:trPr>
        <w:tc>
          <w:tcPr>
            <w:tcW w:w="4855" w:type="dxa"/>
          </w:tcPr>
          <w:p w14:paraId="1E3B51DE"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1E3B5201" wp14:editId="1E3B5202">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17" w:type="dxa"/>
          </w:tcPr>
          <w:p w14:paraId="1E3B51E5" w14:textId="36AE8B22" w:rsidR="006C5B5F" w:rsidRPr="00CD6EC5" w:rsidRDefault="00FE31F0" w:rsidP="00F74CBD">
            <w:pPr>
              <w:ind w:left="-69"/>
              <w:jc w:val="right"/>
              <w:rPr>
                <w:rFonts w:ascii="Times New Roman" w:hAnsi="Times New Roman" w:cs="Times New Roman"/>
                <w:sz w:val="24"/>
                <w:szCs w:val="24"/>
              </w:rPr>
            </w:pPr>
            <w:r>
              <w:rPr>
                <w:rFonts w:ascii="Times New Roman" w:hAnsi="Times New Roman" w:cs="Times New Roman"/>
                <w:sz w:val="24"/>
                <w:szCs w:val="24"/>
              </w:rPr>
              <w:t>Lisa 8</w:t>
            </w:r>
          </w:p>
        </w:tc>
      </w:tr>
      <w:tr w:rsidR="006C5B5F" w:rsidRPr="00CD6EC5" w14:paraId="1E3B51EC" w14:textId="77777777" w:rsidTr="006333E5">
        <w:trPr>
          <w:trHeight w:val="1848"/>
        </w:trPr>
        <w:tc>
          <w:tcPr>
            <w:tcW w:w="4855" w:type="dxa"/>
          </w:tcPr>
          <w:p w14:paraId="1E3B51E7"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17" w:type="dxa"/>
          </w:tcPr>
          <w:p w14:paraId="1E3B51E8" w14:textId="77777777" w:rsidR="006C5B5F" w:rsidRPr="00CD6EC5" w:rsidRDefault="006C5B5F" w:rsidP="0089567D">
            <w:pPr>
              <w:ind w:left="-69"/>
              <w:jc w:val="right"/>
              <w:rPr>
                <w:rFonts w:ascii="Times New Roman" w:hAnsi="Times New Roman" w:cs="Times New Roman"/>
                <w:sz w:val="24"/>
                <w:szCs w:val="24"/>
              </w:rPr>
            </w:pPr>
          </w:p>
          <w:p w14:paraId="1E3B51E9" w14:textId="77777777" w:rsidR="002B6007" w:rsidRPr="00CD6EC5" w:rsidRDefault="002B6007" w:rsidP="0089567D">
            <w:pPr>
              <w:ind w:left="-69"/>
              <w:jc w:val="right"/>
              <w:rPr>
                <w:rFonts w:ascii="Times New Roman" w:hAnsi="Times New Roman" w:cs="Times New Roman"/>
                <w:sz w:val="24"/>
                <w:szCs w:val="24"/>
              </w:rPr>
            </w:pPr>
          </w:p>
          <w:p w14:paraId="1E3B51EA" w14:textId="77777777" w:rsidR="002B6007" w:rsidRPr="00CD6EC5" w:rsidRDefault="002B6007" w:rsidP="0089567D">
            <w:pPr>
              <w:ind w:left="-69"/>
              <w:jc w:val="right"/>
              <w:rPr>
                <w:rFonts w:ascii="Times New Roman" w:hAnsi="Times New Roman" w:cs="Times New Roman"/>
                <w:sz w:val="24"/>
                <w:szCs w:val="24"/>
              </w:rPr>
            </w:pPr>
          </w:p>
          <w:p w14:paraId="2FC29425" w14:textId="4246D341" w:rsidR="006C5B5F" w:rsidRDefault="003C44EC" w:rsidP="006333E5">
            <w:pPr>
              <w:ind w:left="-69"/>
              <w:jc w:val="right"/>
              <w:rPr>
                <w:rFonts w:ascii="Times New Roman" w:hAnsi="Times New Roman" w:cs="Times New Roman"/>
                <w:sz w:val="24"/>
                <w:szCs w:val="24"/>
              </w:rPr>
            </w:pPr>
            <w:r>
              <w:rPr>
                <w:rFonts w:ascii="Times New Roman" w:hAnsi="Times New Roman" w:cs="Times New Roman"/>
                <w:sz w:val="24"/>
                <w:szCs w:val="24"/>
              </w:rPr>
              <w:t>21.02.2023 nr 1-3/33</w:t>
            </w:r>
          </w:p>
          <w:p w14:paraId="2EF9DEDF" w14:textId="77777777" w:rsidR="000D23FE" w:rsidRDefault="004815CE" w:rsidP="006333E5">
            <w:pPr>
              <w:ind w:left="-69"/>
              <w:jc w:val="right"/>
              <w:rPr>
                <w:ins w:id="0" w:author="Aivi Kuivonen" w:date="2025-09-15T15:26:00Z" w16du:dateUtc="2025-09-15T12:26:00Z"/>
                <w:rFonts w:ascii="Times New Roman" w:hAnsi="Times New Roman" w:cs="Times New Roman"/>
                <w:i/>
                <w:iCs/>
                <w:sz w:val="24"/>
                <w:szCs w:val="24"/>
              </w:rPr>
            </w:pPr>
            <w:r w:rsidRPr="004815CE">
              <w:rPr>
                <w:rFonts w:ascii="Times New Roman" w:hAnsi="Times New Roman" w:cs="Times New Roman"/>
                <w:i/>
                <w:iCs/>
                <w:sz w:val="24"/>
                <w:szCs w:val="24"/>
              </w:rPr>
              <w:t>m</w:t>
            </w:r>
            <w:r w:rsidR="000D23FE" w:rsidRPr="004815CE">
              <w:rPr>
                <w:rFonts w:ascii="Times New Roman" w:hAnsi="Times New Roman" w:cs="Times New Roman"/>
                <w:i/>
                <w:iCs/>
                <w:sz w:val="24"/>
                <w:szCs w:val="24"/>
              </w:rPr>
              <w:t>uudetud siseministri</w:t>
            </w:r>
            <w:r w:rsidR="00BE1CAC">
              <w:rPr>
                <w:rFonts w:ascii="Times New Roman" w:hAnsi="Times New Roman" w:cs="Times New Roman"/>
                <w:i/>
                <w:iCs/>
                <w:sz w:val="24"/>
                <w:szCs w:val="24"/>
              </w:rPr>
              <w:t xml:space="preserve"> 02.06 </w:t>
            </w:r>
            <w:r w:rsidR="000D23FE" w:rsidRPr="004815CE">
              <w:rPr>
                <w:rFonts w:ascii="Times New Roman" w:hAnsi="Times New Roman" w:cs="Times New Roman"/>
                <w:i/>
                <w:iCs/>
                <w:sz w:val="24"/>
                <w:szCs w:val="24"/>
              </w:rPr>
              <w:t xml:space="preserve">kk nr </w:t>
            </w:r>
            <w:r w:rsidR="00BE1CAC">
              <w:rPr>
                <w:rFonts w:ascii="Times New Roman" w:hAnsi="Times New Roman" w:cs="Times New Roman"/>
                <w:i/>
                <w:iCs/>
                <w:sz w:val="24"/>
                <w:szCs w:val="24"/>
              </w:rPr>
              <w:t>1-3/45</w:t>
            </w:r>
          </w:p>
          <w:p w14:paraId="1E3B51EB" w14:textId="67F0F42B" w:rsidR="00BE1CAC" w:rsidRPr="004815CE" w:rsidRDefault="00BE1CAC" w:rsidP="006333E5">
            <w:pPr>
              <w:ind w:left="-69"/>
              <w:jc w:val="right"/>
              <w:rPr>
                <w:rFonts w:ascii="Times New Roman" w:hAnsi="Times New Roman" w:cs="Times New Roman"/>
                <w:i/>
                <w:iCs/>
                <w:sz w:val="24"/>
                <w:szCs w:val="24"/>
              </w:rPr>
            </w:pPr>
            <w:ins w:id="1" w:author="Aivi Kuivonen" w:date="2025-09-15T15:26:00Z" w16du:dateUtc="2025-09-15T12:26:00Z">
              <w:r>
                <w:rPr>
                  <w:rFonts w:ascii="Times New Roman" w:hAnsi="Times New Roman" w:cs="Times New Roman"/>
                  <w:i/>
                  <w:iCs/>
                  <w:sz w:val="24"/>
                  <w:szCs w:val="24"/>
                </w:rPr>
                <w:t>ja … kk nr …</w:t>
              </w:r>
            </w:ins>
          </w:p>
        </w:tc>
      </w:tr>
    </w:tbl>
    <w:p w14:paraId="29D2AA1D"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Piirihalduse ja viisapoliitika rahastu meetme nr 1.2</w:t>
      </w:r>
    </w:p>
    <w:p w14:paraId="427BFFD5" w14:textId="7512B226"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"IKT-süsteemide loomise ja kasutamise kaudu</w:t>
      </w:r>
    </w:p>
    <w:p w14:paraId="6D82B01C"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Euroopa piiri- ja rannikuvalve toetamine välispiiridel</w:t>
      </w:r>
    </w:p>
    <w:p w14:paraId="401FB331" w14:textId="77777777" w:rsidR="006333E5"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tõhusa Euroopa integreeritud piirihalduse rakendamisel"</w:t>
      </w:r>
    </w:p>
    <w:p w14:paraId="1E3B51F0" w14:textId="1BD1082D" w:rsidR="005442C4" w:rsidRPr="006333E5" w:rsidRDefault="006333E5" w:rsidP="007D2708">
      <w:pPr>
        <w:spacing w:after="0" w:line="240" w:lineRule="auto"/>
        <w:ind w:left="0"/>
        <w:jc w:val="both"/>
        <w:rPr>
          <w:rFonts w:ascii="Times New Roman" w:hAnsi="Times New Roman" w:cs="Times New Roman"/>
          <w:b/>
          <w:bCs/>
          <w:sz w:val="24"/>
          <w:szCs w:val="24"/>
        </w:rPr>
      </w:pPr>
      <w:r w:rsidRPr="006333E5">
        <w:rPr>
          <w:rFonts w:ascii="Times New Roman" w:hAnsi="Times New Roman" w:cs="Times New Roman"/>
          <w:b/>
          <w:bCs/>
          <w:sz w:val="24"/>
          <w:szCs w:val="24"/>
        </w:rPr>
        <w:t>toetuse andmise tingimused</w:t>
      </w:r>
    </w:p>
    <w:p w14:paraId="1E3B51F1"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701A81EC" w14:textId="77777777" w:rsidR="00F74CBD" w:rsidRDefault="00F74CBD" w:rsidP="00F74CBD">
      <w:pPr>
        <w:spacing w:after="0" w:line="240" w:lineRule="auto"/>
        <w:ind w:left="0"/>
        <w:jc w:val="both"/>
        <w:rPr>
          <w:rFonts w:ascii="Times New Roman" w:hAnsi="Times New Roman" w:cs="Times New Roman"/>
        </w:rPr>
      </w:pPr>
      <w:r w:rsidRPr="00117B61">
        <w:rPr>
          <w:rFonts w:ascii="Times New Roman" w:hAnsi="Times New Roman" w:cs="Times New Roman"/>
        </w:rPr>
        <w:fldChar w:fldCharType="begin"/>
      </w:r>
      <w:r w:rsidRPr="00117B61">
        <w:rPr>
          <w:rFonts w:ascii="Times New Roman" w:eastAsia="Times New Roman" w:hAnsi="Times New Roman" w:cs="Times New Roman"/>
          <w:color w:val="000000" w:themeColor="text1"/>
          <w:sz w:val="24"/>
          <w:szCs w:val="24"/>
        </w:rPr>
        <w:instrText xml:space="preserve"> TOC \o "1-3" \h \z \u </w:instrText>
      </w:r>
      <w:r w:rsidRPr="00117B61">
        <w:rPr>
          <w:rFonts w:ascii="Times New Roman" w:hAnsi="Times New Roman" w:cs="Times New Roman"/>
        </w:rPr>
        <w:fldChar w:fldCharType="end"/>
      </w:r>
      <w:r w:rsidRPr="00117B61">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 § 10 lõigete 2 ja 4 alusel.</w:t>
      </w:r>
    </w:p>
    <w:p w14:paraId="43F73B03" w14:textId="77777777" w:rsidR="00F74CBD" w:rsidRPr="00CD6EC5" w:rsidRDefault="00F74CBD" w:rsidP="00F74CBD">
      <w:pPr>
        <w:spacing w:after="0" w:line="240" w:lineRule="auto"/>
        <w:ind w:left="0"/>
        <w:jc w:val="both"/>
        <w:rPr>
          <w:rFonts w:ascii="Times New Roman" w:hAnsi="Times New Roman" w:cs="Times New Roman"/>
          <w:sz w:val="24"/>
          <w:szCs w:val="24"/>
        </w:rPr>
      </w:pPr>
    </w:p>
    <w:p w14:paraId="7E9FBABA" w14:textId="357EC5A4" w:rsidR="00F74CBD" w:rsidRDefault="00F74CBD" w:rsidP="00F74CBD">
      <w:pPr>
        <w:spacing w:after="0" w:line="240" w:lineRule="auto"/>
        <w:ind w:left="0"/>
        <w:jc w:val="both"/>
        <w:rPr>
          <w:rFonts w:ascii="Times New Roman" w:hAnsi="Times New Roman" w:cs="Times New Roman"/>
          <w:sz w:val="24"/>
          <w:szCs w:val="24"/>
        </w:rPr>
      </w:pPr>
    </w:p>
    <w:p w14:paraId="5B70F666" w14:textId="77777777" w:rsidR="00F74CBD" w:rsidRPr="00CD6EC5" w:rsidRDefault="00F74CBD" w:rsidP="00F74CBD">
      <w:pPr>
        <w:spacing w:after="0" w:line="240" w:lineRule="auto"/>
        <w:ind w:left="0"/>
        <w:jc w:val="both"/>
        <w:rPr>
          <w:rFonts w:ascii="Times New Roman" w:hAnsi="Times New Roman" w:cs="Times New Roman"/>
          <w:sz w:val="24"/>
          <w:szCs w:val="24"/>
        </w:rPr>
      </w:pPr>
    </w:p>
    <w:p w14:paraId="50CB6D34" w14:textId="77777777" w:rsidR="00F74CBD" w:rsidRPr="00117B61" w:rsidRDefault="00F74CBD" w:rsidP="00F74CBD">
      <w:pPr>
        <w:spacing w:after="0"/>
        <w:ind w:left="0"/>
        <w:rPr>
          <w:rFonts w:ascii="Times New Roman" w:hAnsi="Times New Roman" w:cs="Times New Roman"/>
          <w:b/>
          <w:sz w:val="24"/>
          <w:szCs w:val="24"/>
        </w:rPr>
      </w:pPr>
      <w:r w:rsidRPr="00117B61">
        <w:rPr>
          <w:rFonts w:ascii="Times New Roman" w:hAnsi="Times New Roman" w:cs="Times New Roman"/>
          <w:b/>
          <w:sz w:val="24"/>
          <w:szCs w:val="24"/>
        </w:rPr>
        <w:t xml:space="preserve">Toetuse andmise tingimuste abikõlblikkuse periood </w:t>
      </w:r>
    </w:p>
    <w:p w14:paraId="272932A4" w14:textId="77777777"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01.01.2022–</w:t>
      </w:r>
      <w:r w:rsidRPr="008B6431">
        <w:rPr>
          <w:rFonts w:ascii="Times New Roman" w:hAnsi="Times New Roman" w:cs="Times New Roman"/>
          <w:sz w:val="24"/>
          <w:szCs w:val="24"/>
        </w:rPr>
        <w:t>31.</w:t>
      </w:r>
      <w:r>
        <w:rPr>
          <w:rFonts w:ascii="Times New Roman" w:hAnsi="Times New Roman" w:cs="Times New Roman"/>
          <w:sz w:val="24"/>
          <w:szCs w:val="24"/>
        </w:rPr>
        <w:t>12</w:t>
      </w:r>
      <w:r w:rsidRPr="008B6431">
        <w:rPr>
          <w:rFonts w:ascii="Times New Roman" w:hAnsi="Times New Roman" w:cs="Times New Roman"/>
          <w:sz w:val="24"/>
          <w:szCs w:val="24"/>
        </w:rPr>
        <w:t>.202</w:t>
      </w:r>
      <w:r>
        <w:rPr>
          <w:rFonts w:ascii="Times New Roman" w:hAnsi="Times New Roman" w:cs="Times New Roman"/>
          <w:sz w:val="24"/>
          <w:szCs w:val="24"/>
        </w:rPr>
        <w:t>9</w:t>
      </w:r>
    </w:p>
    <w:p w14:paraId="728893BE" w14:textId="77777777" w:rsidR="00F74CBD" w:rsidRPr="00117B61" w:rsidRDefault="00F74CBD" w:rsidP="00F74CBD">
      <w:pPr>
        <w:spacing w:after="0"/>
        <w:ind w:left="0"/>
        <w:rPr>
          <w:rFonts w:ascii="Times New Roman" w:hAnsi="Times New Roman" w:cs="Times New Roman"/>
          <w:sz w:val="24"/>
          <w:szCs w:val="24"/>
        </w:rPr>
      </w:pPr>
    </w:p>
    <w:p w14:paraId="7C98DBE0" w14:textId="77777777" w:rsidR="00F74CBD" w:rsidRPr="00117B61" w:rsidRDefault="00F74CBD" w:rsidP="00F74CBD">
      <w:pPr>
        <w:spacing w:after="0"/>
        <w:ind w:left="0"/>
        <w:rPr>
          <w:rFonts w:ascii="Times New Roman" w:hAnsi="Times New Roman" w:cs="Times New Roman"/>
          <w:b/>
          <w:sz w:val="24"/>
          <w:szCs w:val="24"/>
        </w:rPr>
      </w:pPr>
      <w:r w:rsidRPr="00117B61">
        <w:rPr>
          <w:rFonts w:ascii="Times New Roman" w:hAnsi="Times New Roman" w:cs="Times New Roman"/>
          <w:b/>
          <w:sz w:val="24"/>
          <w:szCs w:val="24"/>
        </w:rPr>
        <w:t>Elluviija</w:t>
      </w:r>
    </w:p>
    <w:p w14:paraId="0F382A52" w14:textId="05EF65E9"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Politsei- ja Piirivalveamet</w:t>
      </w:r>
    </w:p>
    <w:p w14:paraId="4C255783" w14:textId="2417860F" w:rsidR="00F74CBD" w:rsidRPr="00117B61" w:rsidRDefault="00F74CBD" w:rsidP="00F74CBD">
      <w:pPr>
        <w:spacing w:after="0"/>
        <w:ind w:left="0"/>
        <w:rPr>
          <w:rFonts w:ascii="Times New Roman" w:hAnsi="Times New Roman" w:cs="Times New Roman"/>
          <w:sz w:val="24"/>
          <w:szCs w:val="24"/>
        </w:rPr>
      </w:pPr>
      <w:r>
        <w:rPr>
          <w:rFonts w:ascii="Times New Roman" w:hAnsi="Times New Roman" w:cs="Times New Roman"/>
          <w:sz w:val="24"/>
          <w:szCs w:val="24"/>
        </w:rPr>
        <w:t>Siseministeeriumi infotehnoloogia- ja arenduskeskus</w:t>
      </w:r>
    </w:p>
    <w:p w14:paraId="6B240ABB" w14:textId="77777777" w:rsidR="00F74CBD" w:rsidRPr="00117B61" w:rsidRDefault="00F74CBD" w:rsidP="00F74CBD">
      <w:pPr>
        <w:spacing w:after="0"/>
        <w:ind w:left="0"/>
        <w:rPr>
          <w:rFonts w:ascii="Times New Roman" w:hAnsi="Times New Roman" w:cs="Times New Roman"/>
          <w:sz w:val="24"/>
          <w:szCs w:val="24"/>
        </w:rPr>
      </w:pPr>
    </w:p>
    <w:p w14:paraId="60BCA2BD" w14:textId="77777777" w:rsidR="00F74CBD" w:rsidRPr="00412C3B" w:rsidRDefault="00F74CBD" w:rsidP="00F74CBD">
      <w:pPr>
        <w:spacing w:after="0"/>
        <w:ind w:left="0"/>
        <w:rPr>
          <w:rFonts w:ascii="Times New Roman" w:hAnsi="Times New Roman" w:cs="Times New Roman"/>
          <w:b/>
          <w:sz w:val="24"/>
          <w:szCs w:val="24"/>
        </w:rPr>
      </w:pPr>
      <w:r w:rsidRPr="00412C3B">
        <w:rPr>
          <w:rFonts w:ascii="Times New Roman" w:hAnsi="Times New Roman" w:cs="Times New Roman"/>
          <w:b/>
          <w:sz w:val="24"/>
          <w:szCs w:val="24"/>
        </w:rPr>
        <w:t>Korraldusasutus, rakendusasutus</w:t>
      </w:r>
      <w:r>
        <w:rPr>
          <w:rFonts w:ascii="Times New Roman" w:hAnsi="Times New Roman" w:cs="Times New Roman"/>
          <w:b/>
          <w:sz w:val="24"/>
          <w:szCs w:val="24"/>
        </w:rPr>
        <w:t>,</w:t>
      </w:r>
      <w:r w:rsidRPr="00412C3B">
        <w:rPr>
          <w:rFonts w:ascii="Times New Roman" w:hAnsi="Times New Roman" w:cs="Times New Roman"/>
          <w:b/>
          <w:sz w:val="24"/>
          <w:szCs w:val="24"/>
        </w:rPr>
        <w:t xml:space="preserve"> rakendusüksus</w:t>
      </w:r>
    </w:p>
    <w:p w14:paraId="3FBC21C6" w14:textId="77777777" w:rsidR="00F74CBD" w:rsidRDefault="00F74CBD" w:rsidP="00F74CBD">
      <w:pPr>
        <w:spacing w:after="0"/>
        <w:ind w:left="0"/>
        <w:rPr>
          <w:rFonts w:ascii="Times New Roman" w:hAnsi="Times New Roman" w:cs="Times New Roman"/>
          <w:sz w:val="24"/>
          <w:szCs w:val="24"/>
        </w:rPr>
      </w:pPr>
      <w:r w:rsidRPr="00117B61">
        <w:rPr>
          <w:rFonts w:ascii="Times New Roman" w:hAnsi="Times New Roman" w:cs="Times New Roman"/>
          <w:sz w:val="24"/>
          <w:szCs w:val="24"/>
        </w:rPr>
        <w:t>Siseministeerium</w:t>
      </w:r>
    </w:p>
    <w:p w14:paraId="1E3B51F2" w14:textId="17A98E62" w:rsidR="00F74CBD" w:rsidRDefault="00F74CBD">
      <w:pPr>
        <w:ind w:left="0"/>
        <w:rPr>
          <w:rFonts w:ascii="Times New Roman" w:hAnsi="Times New Roman" w:cs="Times New Roman"/>
          <w:sz w:val="24"/>
          <w:szCs w:val="24"/>
        </w:rPr>
      </w:pPr>
      <w:r>
        <w:rPr>
          <w:rFonts w:ascii="Times New Roman" w:hAnsi="Times New Roman" w:cs="Times New Roman"/>
          <w:sz w:val="24"/>
          <w:szCs w:val="24"/>
        </w:rPr>
        <w:br w:type="page"/>
      </w:r>
    </w:p>
    <w:p w14:paraId="0DE2B9DF" w14:textId="77777777" w:rsidR="00C9687C" w:rsidRPr="00C9687C" w:rsidRDefault="00C9687C" w:rsidP="00C9687C">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2" w:name="_Toc390093264"/>
      <w:bookmarkStart w:id="3" w:name="_Toc178472287"/>
      <w:bookmarkStart w:id="4" w:name="_Toc178407901"/>
      <w:bookmarkStart w:id="5" w:name="_Toc178406133"/>
      <w:bookmarkStart w:id="6" w:name="_Toc175708660"/>
      <w:bookmarkStart w:id="7" w:name="_Toc170275206"/>
      <w:bookmarkStart w:id="8" w:name="_Toc170272759"/>
      <w:bookmarkStart w:id="9" w:name="_Toc170205224"/>
      <w:bookmarkStart w:id="10" w:name="_Toc170120409"/>
      <w:bookmarkStart w:id="11" w:name="_Toc170119580"/>
      <w:bookmarkStart w:id="12" w:name="_Toc170119222"/>
      <w:bookmarkStart w:id="13" w:name="_Toc169927288"/>
      <w:bookmarkStart w:id="14" w:name="_Toc169927187"/>
      <w:bookmarkStart w:id="15" w:name="_Toc169927012"/>
      <w:bookmarkStart w:id="16" w:name="_Toc166995978"/>
      <w:bookmarkStart w:id="17" w:name="_Toc165193428"/>
      <w:bookmarkStart w:id="18" w:name="_Toc165192991"/>
      <w:bookmarkStart w:id="19" w:name="_Toc165192885"/>
      <w:bookmarkStart w:id="20" w:name="_Toc165181723"/>
      <w:bookmarkStart w:id="21" w:name="_Toc165181550"/>
      <w:bookmarkStart w:id="22" w:name="_Toc164846559"/>
      <w:bookmarkStart w:id="23" w:name="_Toc164504921"/>
      <w:bookmarkStart w:id="24" w:name="_Toc164504038"/>
      <w:bookmarkStart w:id="25" w:name="_Toc164502716"/>
      <w:bookmarkStart w:id="26" w:name="_Toc164496112"/>
      <w:r w:rsidRPr="00C9687C">
        <w:rPr>
          <w:rFonts w:ascii="Times New Roman" w:eastAsia="Times New Roman" w:hAnsi="Times New Roman" w:cs="Times New Roman"/>
          <w:b/>
          <w:bCs/>
          <w:color w:val="000000" w:themeColor="text1"/>
          <w:sz w:val="24"/>
          <w:szCs w:val="24"/>
          <w:lang w:eastAsia="et-EE"/>
        </w:rPr>
        <w:lastRenderedPageBreak/>
        <w:t>Reguleerimisala</w:t>
      </w:r>
      <w:bookmarkEnd w:id="2"/>
      <w:r w:rsidRPr="00C9687C">
        <w:rPr>
          <w:rFonts w:ascii="Times New Roman" w:eastAsia="Times New Roman" w:hAnsi="Times New Roman" w:cs="Times New Roman"/>
          <w:b/>
          <w:bCs/>
          <w:color w:val="000000" w:themeColor="text1"/>
          <w:sz w:val="24"/>
          <w:szCs w:val="24"/>
          <w:lang w:eastAsia="et-EE"/>
        </w:rPr>
        <w:t xml:space="preserve"> ja seosed Eesti riigi eesmärkidega</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4E01634C" w14:textId="6589896A" w:rsidR="00C9687C" w:rsidRPr="00C9687C" w:rsidRDefault="00C9687C" w:rsidP="00825234">
      <w:pPr>
        <w:spacing w:line="240" w:lineRule="auto"/>
        <w:ind w:left="0"/>
        <w:jc w:val="both"/>
        <w:rPr>
          <w:rFonts w:ascii="Times New Roman" w:hAnsi="Times New Roman" w:cs="Times New Roman"/>
          <w:sz w:val="24"/>
          <w:szCs w:val="24"/>
        </w:rPr>
      </w:pPr>
      <w:r w:rsidRPr="00C9687C">
        <w:rPr>
          <w:rFonts w:ascii="Times New Roman" w:hAnsi="Times New Roman" w:cs="Times New Roman"/>
          <w:sz w:val="24"/>
          <w:szCs w:val="24"/>
        </w:rPr>
        <w:t>Käskkirjaga reguleeritakse siseministri 1</w:t>
      </w:r>
      <w:ins w:id="27" w:author="Aivi Kuivonen" w:date="2025-09-29T14:50:00Z" w16du:dateUtc="2025-09-29T11:50:00Z">
        <w:r w:rsidR="00AD22E7">
          <w:rPr>
            <w:rFonts w:ascii="Times New Roman" w:hAnsi="Times New Roman" w:cs="Times New Roman"/>
            <w:sz w:val="24"/>
            <w:szCs w:val="24"/>
          </w:rPr>
          <w:t>8</w:t>
        </w:r>
      </w:ins>
      <w:del w:id="28" w:author="Aivi Kuivonen" w:date="2025-09-29T14:49:00Z" w16du:dateUtc="2025-09-29T11:49:00Z">
        <w:r w:rsidRPr="00C9687C" w:rsidDel="00AD22E7">
          <w:rPr>
            <w:rFonts w:ascii="Times New Roman" w:hAnsi="Times New Roman" w:cs="Times New Roman"/>
            <w:sz w:val="24"/>
            <w:szCs w:val="24"/>
          </w:rPr>
          <w:delText>2</w:delText>
        </w:r>
      </w:del>
      <w:r w:rsidRPr="00C9687C">
        <w:rPr>
          <w:rFonts w:ascii="Times New Roman" w:hAnsi="Times New Roman" w:cs="Times New Roman"/>
          <w:sz w:val="24"/>
          <w:szCs w:val="24"/>
        </w:rPr>
        <w:t xml:space="preserve">. </w:t>
      </w:r>
      <w:ins w:id="29" w:author="Aivi Kuivonen" w:date="2025-09-29T14:50:00Z" w16du:dateUtc="2025-09-29T11:50:00Z">
        <w:r w:rsidR="00AD22E7">
          <w:rPr>
            <w:rFonts w:ascii="Times New Roman" w:hAnsi="Times New Roman" w:cs="Times New Roman"/>
            <w:sz w:val="24"/>
            <w:szCs w:val="24"/>
          </w:rPr>
          <w:t>septembri</w:t>
        </w:r>
      </w:ins>
      <w:del w:id="30" w:author="Aivi Kuivonen" w:date="2025-09-29T14:50:00Z" w16du:dateUtc="2025-09-29T11:50:00Z">
        <w:r w:rsidRPr="00C9687C" w:rsidDel="00AD22E7">
          <w:rPr>
            <w:rFonts w:ascii="Times New Roman" w:hAnsi="Times New Roman" w:cs="Times New Roman"/>
            <w:sz w:val="24"/>
            <w:szCs w:val="24"/>
          </w:rPr>
          <w:delText xml:space="preserve">detsembri </w:delText>
        </w:r>
      </w:del>
      <w:r w:rsidRPr="00C9687C">
        <w:rPr>
          <w:rFonts w:ascii="Times New Roman" w:hAnsi="Times New Roman" w:cs="Times New Roman"/>
          <w:sz w:val="24"/>
          <w:szCs w:val="24"/>
        </w:rPr>
        <w:t>202</w:t>
      </w:r>
      <w:ins w:id="31" w:author="Aivi Kuivonen" w:date="2025-09-29T14:50:00Z" w16du:dateUtc="2025-09-29T11:50:00Z">
        <w:r w:rsidR="00AD22E7">
          <w:rPr>
            <w:rFonts w:ascii="Times New Roman" w:hAnsi="Times New Roman" w:cs="Times New Roman"/>
            <w:sz w:val="24"/>
            <w:szCs w:val="24"/>
          </w:rPr>
          <w:t>5</w:t>
        </w:r>
      </w:ins>
      <w:del w:id="32" w:author="Aivi Kuivonen" w:date="2025-09-29T14:50:00Z" w16du:dateUtc="2025-09-29T11:50:00Z">
        <w:r w:rsidRPr="00C9687C" w:rsidDel="00AD22E7">
          <w:rPr>
            <w:rFonts w:ascii="Times New Roman" w:hAnsi="Times New Roman" w:cs="Times New Roman"/>
            <w:sz w:val="24"/>
            <w:szCs w:val="24"/>
          </w:rPr>
          <w:delText>2</w:delText>
        </w:r>
      </w:del>
      <w:r w:rsidR="002F15AB">
        <w:rPr>
          <w:rFonts w:ascii="Times New Roman" w:hAnsi="Times New Roman" w:cs="Times New Roman"/>
          <w:sz w:val="24"/>
          <w:szCs w:val="24"/>
        </w:rPr>
        <w:t xml:space="preserve">. </w:t>
      </w:r>
      <w:r w:rsidRPr="00C9687C">
        <w:rPr>
          <w:rFonts w:ascii="Times New Roman" w:hAnsi="Times New Roman" w:cs="Times New Roman"/>
          <w:sz w:val="24"/>
          <w:szCs w:val="24"/>
        </w:rPr>
        <w:t>a käskkirjaga nr 1-3/</w:t>
      </w:r>
      <w:del w:id="33" w:author="Aivi Kuivonen" w:date="2025-09-29T14:50:00Z" w16du:dateUtc="2025-09-29T11:50:00Z">
        <w:r w:rsidRPr="00C9687C" w:rsidDel="00AD22E7">
          <w:rPr>
            <w:rFonts w:ascii="Times New Roman" w:hAnsi="Times New Roman" w:cs="Times New Roman"/>
            <w:sz w:val="24"/>
            <w:szCs w:val="24"/>
          </w:rPr>
          <w:delText>96</w:delText>
        </w:r>
      </w:del>
      <w:ins w:id="34" w:author="Aivi Kuivonen" w:date="2025-10-01T14:43:00Z" w16du:dateUtc="2025-10-01T11:43:00Z">
        <w:r w:rsidR="00136C92">
          <w:rPr>
            <w:rFonts w:ascii="Times New Roman" w:hAnsi="Times New Roman" w:cs="Times New Roman"/>
            <w:sz w:val="24"/>
            <w:szCs w:val="24"/>
          </w:rPr>
          <w:t>65</w:t>
        </w:r>
      </w:ins>
      <w:r w:rsidRPr="00C9687C">
        <w:rPr>
          <w:rFonts w:ascii="Times New Roman" w:hAnsi="Times New Roman" w:cs="Times New Roman"/>
          <w:sz w:val="24"/>
          <w:szCs w:val="24"/>
        </w:rPr>
        <w:t xml:space="preserve"> kinnitatud piirihalduse ja viisapoliitika rahastu 2021–2027 (edaspidi </w:t>
      </w:r>
      <w:r w:rsidRPr="00C9687C">
        <w:rPr>
          <w:rFonts w:ascii="Times New Roman" w:hAnsi="Times New Roman" w:cs="Times New Roman"/>
          <w:i/>
          <w:iCs/>
          <w:sz w:val="24"/>
          <w:szCs w:val="24"/>
        </w:rPr>
        <w:t>BMVI</w:t>
      </w:r>
      <w:r w:rsidRPr="00C9687C">
        <w:rPr>
          <w:rFonts w:ascii="Times New Roman" w:hAnsi="Times New Roman" w:cs="Times New Roman"/>
          <w:sz w:val="24"/>
          <w:szCs w:val="24"/>
        </w:rPr>
        <w:t>) rahastamiskava meetme nr</w:t>
      </w:r>
      <w:r w:rsidR="00825234">
        <w:rPr>
          <w:rFonts w:ascii="Times New Roman" w:hAnsi="Times New Roman" w:cs="Times New Roman"/>
          <w:sz w:val="24"/>
          <w:szCs w:val="24"/>
        </w:rPr>
        <w:t> </w:t>
      </w:r>
      <w:r w:rsidRPr="00C9687C">
        <w:rPr>
          <w:rFonts w:ascii="Times New Roman" w:hAnsi="Times New Roman" w:cs="Times New Roman"/>
          <w:sz w:val="24"/>
          <w:szCs w:val="24"/>
        </w:rPr>
        <w:t xml:space="preserve">1.2 „IKT-süsteemide loomise ja kasutamise kaudu Euroopa piiri- ja rannikuvalve toetamine välispiiridel tõhusa Euroopa integreeritud piirihalduse rakendamisel“ tulemuste saavutamiseks toetuse andmise ja kasutamise tingimusi ja korda. </w:t>
      </w:r>
      <w:ins w:id="35" w:author="Aivi Kuivonen" w:date="2025-10-01T15:40:00Z" w16du:dateUtc="2025-10-01T12:40:00Z">
        <w:r w:rsidR="00964F39" w:rsidRPr="00384D5C">
          <w:rPr>
            <w:rFonts w:ascii="Times New Roman" w:hAnsi="Times New Roman" w:cs="Times New Roman"/>
            <w:i/>
            <w:iCs/>
            <w:sz w:val="24"/>
            <w:szCs w:val="24"/>
          </w:rPr>
          <w:t>(</w:t>
        </w:r>
        <w:r w:rsidR="00964F39">
          <w:rPr>
            <w:rFonts w:ascii="Times New Roman" w:hAnsi="Times New Roman" w:cs="Times New Roman"/>
            <w:i/>
            <w:iCs/>
            <w:sz w:val="24"/>
            <w:szCs w:val="24"/>
          </w:rPr>
          <w:t>m</w:t>
        </w:r>
        <w:r w:rsidR="00964F39" w:rsidRPr="00384D5C">
          <w:rPr>
            <w:rFonts w:ascii="Times New Roman" w:hAnsi="Times New Roman" w:cs="Times New Roman"/>
            <w:i/>
            <w:iCs/>
            <w:sz w:val="24"/>
            <w:szCs w:val="24"/>
          </w:rPr>
          <w:t>uudetud siseministri … kk nr …)</w:t>
        </w:r>
      </w:ins>
    </w:p>
    <w:p w14:paraId="2ECEA9F3" w14:textId="645C2E2F" w:rsidR="00C9687C" w:rsidRPr="002F15AB" w:rsidRDefault="00C9687C" w:rsidP="00825234">
      <w:pPr>
        <w:numPr>
          <w:ilvl w:val="1"/>
          <w:numId w:val="5"/>
        </w:numPr>
        <w:spacing w:line="240" w:lineRule="auto"/>
        <w:ind w:left="567" w:hanging="567"/>
        <w:contextualSpacing/>
        <w:rPr>
          <w:rFonts w:ascii="Times New Roman" w:hAnsi="Times New Roman" w:cs="Times New Roman"/>
          <w:sz w:val="24"/>
          <w:szCs w:val="24"/>
          <w:lang w:eastAsia="et-EE"/>
        </w:rPr>
      </w:pPr>
      <w:r w:rsidRPr="00C9687C">
        <w:rPr>
          <w:rFonts w:ascii="Times New Roman" w:hAnsi="Times New Roman" w:cs="Times New Roman"/>
          <w:sz w:val="24"/>
          <w:szCs w:val="24"/>
          <w:lang w:eastAsia="et-EE"/>
        </w:rPr>
        <w:t>Seosed BMVI ja Eesti riigi eesmärkidega</w:t>
      </w:r>
    </w:p>
    <w:p w14:paraId="495A9FD3"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Toetuse andmise tingimused (edaspidi </w:t>
      </w:r>
      <w:r w:rsidRPr="00C9687C">
        <w:rPr>
          <w:rFonts w:ascii="Times New Roman" w:hAnsi="Times New Roman" w:cs="Times New Roman"/>
          <w:i/>
          <w:iCs/>
          <w:sz w:val="24"/>
          <w:szCs w:val="24"/>
        </w:rPr>
        <w:t>TAT</w:t>
      </w:r>
      <w:r w:rsidRPr="00C9687C">
        <w:rPr>
          <w:rFonts w:ascii="Times New Roman" w:hAnsi="Times New Roman" w:cs="Times New Roman"/>
          <w:sz w:val="24"/>
          <w:szCs w:val="24"/>
        </w:rPr>
        <w:t>) on seotud Euroopa Parlamendi ja nõukogu määruse (EL) 2021/1148</w:t>
      </w:r>
      <w:r w:rsidRPr="00C9687C">
        <w:rPr>
          <w:rFonts w:ascii="Times New Roman" w:hAnsi="Times New Roman" w:cs="Times New Roman"/>
          <w:sz w:val="24"/>
          <w:szCs w:val="24"/>
          <w:vertAlign w:val="superscript"/>
        </w:rPr>
        <w:footnoteReference w:id="1"/>
      </w:r>
      <w:r w:rsidRPr="00C9687C">
        <w:rPr>
          <w:rFonts w:ascii="Times New Roman" w:hAnsi="Times New Roman" w:cs="Times New Roman"/>
          <w:sz w:val="24"/>
          <w:szCs w:val="24"/>
        </w:rPr>
        <w:t xml:space="preserve"> (edaspidi </w:t>
      </w:r>
      <w:r w:rsidRPr="00C9687C">
        <w:rPr>
          <w:rFonts w:ascii="Times New Roman" w:hAnsi="Times New Roman" w:cs="Times New Roman"/>
          <w:i/>
          <w:iCs/>
          <w:sz w:val="24"/>
          <w:szCs w:val="24"/>
        </w:rPr>
        <w:t>BMVI määrus</w:t>
      </w:r>
      <w:r w:rsidRPr="00C9687C">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C9687C">
        <w:rPr>
          <w:rFonts w:ascii="Times New Roman" w:hAnsi="Times New Roman" w:cs="Times New Roman"/>
          <w:i/>
          <w:iCs/>
          <w:sz w:val="24"/>
          <w:szCs w:val="24"/>
        </w:rPr>
        <w:t>acquis</w:t>
      </w:r>
      <w:r w:rsidRPr="00C9687C">
        <w:rPr>
          <w:rFonts w:ascii="Times New Roman" w:hAnsi="Times New Roman" w:cs="Times New Roman"/>
          <w:sz w:val="24"/>
          <w:szCs w:val="24"/>
        </w:rPr>
        <w:t>’d</w:t>
      </w:r>
      <w:proofErr w:type="spellEnd"/>
      <w:r w:rsidRPr="00C9687C">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34B2459C"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362530FD"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bookmarkStart w:id="37" w:name="_Hlk121323453"/>
      <w:r w:rsidRPr="00C9687C">
        <w:rPr>
          <w:rFonts w:ascii="Times New Roman" w:hAnsi="Times New Roman" w:cs="Times New Roman"/>
          <w:sz w:val="24"/>
          <w:szCs w:val="24"/>
        </w:rPr>
        <w:t>Eesti riigi pikaajalise arengustrateegia „Eesti 2035“</w:t>
      </w:r>
      <w:r w:rsidRPr="00C9687C">
        <w:rPr>
          <w:rFonts w:ascii="Times New Roman" w:hAnsi="Times New Roman" w:cs="Times New Roman"/>
          <w:sz w:val="24"/>
          <w:szCs w:val="24"/>
          <w:vertAlign w:val="superscript"/>
        </w:rPr>
        <w:footnoteReference w:id="2"/>
      </w:r>
      <w:r w:rsidRPr="00C9687C">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tegevused panustavad „Eesti 2035“ mõõdikutesse: „Eestit turvaliseks riigiks pidavate elanike osakaal“, „Usaldus riigi institutsioonide vastu“, „Hoolivuse ja koostöömeelsuse mõõdik“ ja „Ligipääsetavuse mõõdik“. Projektide elluviija vastutab, et projektide tegevused aitavad lahendada „Eesti 2035“ toodud arenguvajadusi.</w:t>
      </w:r>
    </w:p>
    <w:bookmarkEnd w:id="37"/>
    <w:p w14:paraId="4BD5200B"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4A3B206F" w14:textId="47C95972" w:rsidR="00C9687C" w:rsidRPr="00C9687C" w:rsidRDefault="00C9687C" w:rsidP="00825234">
      <w:pPr>
        <w:numPr>
          <w:ilvl w:val="2"/>
          <w:numId w:val="5"/>
        </w:numPr>
        <w:spacing w:before="240"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TAT panustab „Siseturvalisuse arengukava 2020–2030“</w:t>
      </w:r>
      <w:r w:rsidRPr="00C9687C">
        <w:rPr>
          <w:rFonts w:ascii="Times New Roman" w:hAnsi="Times New Roman" w:cs="Times New Roman"/>
          <w:sz w:val="24"/>
          <w:szCs w:val="24"/>
          <w:vertAlign w:val="superscript"/>
        </w:rPr>
        <w:footnoteReference w:id="3"/>
      </w:r>
      <w:r w:rsidRPr="00C9687C">
        <w:rPr>
          <w:rFonts w:ascii="Times New Roman" w:hAnsi="Times New Roman" w:cs="Times New Roman"/>
          <w:sz w:val="24"/>
          <w:szCs w:val="24"/>
        </w:rPr>
        <w:t xml:space="preserve"> </w:t>
      </w:r>
      <w:ins w:id="40" w:author="Aivi Kuivonen" w:date="2025-10-07T11:29:00Z" w16du:dateUtc="2025-10-07T08:29:00Z">
        <w:r w:rsidR="009724A6">
          <w:rPr>
            <w:rFonts w:ascii="Times New Roman" w:hAnsi="Times New Roman" w:cs="Times New Roman"/>
            <w:sz w:val="24"/>
            <w:szCs w:val="24"/>
          </w:rPr>
          <w:t>ala</w:t>
        </w:r>
      </w:ins>
      <w:ins w:id="41" w:author="Aivi Kuivonen" w:date="2025-10-01T15:35:00Z" w16du:dateUtc="2025-10-01T12:35:00Z">
        <w:r w:rsidR="00F37FEB">
          <w:rPr>
            <w:rFonts w:ascii="Times New Roman" w:hAnsi="Times New Roman" w:cs="Times New Roman"/>
            <w:sz w:val="24"/>
            <w:szCs w:val="24"/>
          </w:rPr>
          <w:t>eesmärgi „</w:t>
        </w:r>
      </w:ins>
      <w:ins w:id="42" w:author="Aivi Kuivonen" w:date="2025-10-01T15:36:00Z" w16du:dateUtc="2025-10-01T12:36:00Z">
        <w:r w:rsidR="00F37FEB">
          <w:rPr>
            <w:rFonts w:ascii="Times New Roman" w:hAnsi="Times New Roman" w:cs="Times New Roman"/>
            <w:sz w:val="24"/>
            <w:szCs w:val="24"/>
          </w:rPr>
          <w:t>Kindel sisejulgeolek</w:t>
        </w:r>
      </w:ins>
      <w:ins w:id="43" w:author="Aivi Kuivonen" w:date="2025-10-01T15:35:00Z" w16du:dateUtc="2025-10-01T12:35:00Z">
        <w:r w:rsidR="00F37FEB">
          <w:rPr>
            <w:rFonts w:ascii="Times New Roman" w:hAnsi="Times New Roman" w:cs="Times New Roman"/>
            <w:sz w:val="24"/>
            <w:szCs w:val="24"/>
          </w:rPr>
          <w:t xml:space="preserve">“ </w:t>
        </w:r>
      </w:ins>
      <w:ins w:id="44" w:author="Aivi Kuivonen" w:date="2025-10-07T11:29:00Z" w16du:dateUtc="2025-10-07T08:29:00Z">
        <w:r w:rsidR="009724A6">
          <w:rPr>
            <w:rFonts w:ascii="Times New Roman" w:hAnsi="Times New Roman" w:cs="Times New Roman"/>
            <w:sz w:val="24"/>
            <w:szCs w:val="24"/>
          </w:rPr>
          <w:t>olulis</w:t>
        </w:r>
      </w:ins>
      <w:ins w:id="45" w:author="Aivi Kuivonen" w:date="2025-10-07T11:30:00Z" w16du:dateUtc="2025-10-07T08:30:00Z">
        <w:r w:rsidR="009724A6">
          <w:rPr>
            <w:rFonts w:ascii="Times New Roman" w:hAnsi="Times New Roman" w:cs="Times New Roman"/>
            <w:sz w:val="24"/>
            <w:szCs w:val="24"/>
          </w:rPr>
          <w:t>s</w:t>
        </w:r>
      </w:ins>
      <w:ins w:id="46" w:author="Aivi Kuivonen" w:date="2025-10-07T11:29:00Z" w16du:dateUtc="2025-10-07T08:29:00Z">
        <w:r w:rsidR="009724A6">
          <w:rPr>
            <w:rFonts w:ascii="Times New Roman" w:hAnsi="Times New Roman" w:cs="Times New Roman"/>
            <w:sz w:val="24"/>
            <w:szCs w:val="24"/>
          </w:rPr>
          <w:t>e tegevussuun</w:t>
        </w:r>
      </w:ins>
      <w:ins w:id="47" w:author="Aivi Kuivonen" w:date="2025-10-07T11:30:00Z" w16du:dateUtc="2025-10-07T08:30:00Z">
        <w:r w:rsidR="009724A6">
          <w:rPr>
            <w:rFonts w:ascii="Times New Roman" w:hAnsi="Times New Roman" w:cs="Times New Roman"/>
            <w:sz w:val="24"/>
            <w:szCs w:val="24"/>
          </w:rPr>
          <w:t>d</w:t>
        </w:r>
      </w:ins>
      <w:ins w:id="48" w:author="Aivi Kuivonen" w:date="2025-10-07T11:29:00Z" w16du:dateUtc="2025-10-07T08:29:00Z">
        <w:r w:rsidR="009724A6">
          <w:rPr>
            <w:rFonts w:ascii="Times New Roman" w:hAnsi="Times New Roman" w:cs="Times New Roman"/>
            <w:sz w:val="24"/>
            <w:szCs w:val="24"/>
          </w:rPr>
          <w:t>a</w:t>
        </w:r>
      </w:ins>
      <w:ins w:id="49" w:author="Aivi Kuivonen" w:date="2025-10-07T11:30:00Z" w16du:dateUtc="2025-10-07T08:30:00Z">
        <w:r w:rsidR="009724A6">
          <w:rPr>
            <w:rFonts w:ascii="Times New Roman" w:hAnsi="Times New Roman" w:cs="Times New Roman"/>
            <w:sz w:val="24"/>
            <w:szCs w:val="24"/>
          </w:rPr>
          <w:t xml:space="preserve"> </w:t>
        </w:r>
      </w:ins>
      <w:ins w:id="50" w:author="Aivi Kuivonen" w:date="2025-10-01T15:35:00Z" w16du:dateUtc="2025-10-01T12:35:00Z">
        <w:r w:rsidR="00F37FEB">
          <w:rPr>
            <w:rFonts w:ascii="Times New Roman" w:hAnsi="Times New Roman" w:cs="Times New Roman"/>
            <w:sz w:val="24"/>
            <w:szCs w:val="24"/>
          </w:rPr>
          <w:t>„</w:t>
        </w:r>
      </w:ins>
      <w:ins w:id="51" w:author="Aivi Kuivonen" w:date="2025-10-01T15:37:00Z" w16du:dateUtc="2025-10-01T12:37:00Z">
        <w:r w:rsidR="00F37FEB">
          <w:rPr>
            <w:rFonts w:ascii="Times New Roman" w:hAnsi="Times New Roman" w:cs="Times New Roman"/>
            <w:sz w:val="24"/>
            <w:szCs w:val="24"/>
          </w:rPr>
          <w:t>Piirihaldus</w:t>
        </w:r>
      </w:ins>
      <w:ins w:id="52" w:author="Aivi Kuivonen" w:date="2025-10-01T15:35:00Z" w16du:dateUtc="2025-10-01T12:35:00Z">
        <w:r w:rsidR="00F37FEB">
          <w:rPr>
            <w:rFonts w:ascii="Times New Roman" w:hAnsi="Times New Roman" w:cs="Times New Roman"/>
            <w:sz w:val="24"/>
            <w:szCs w:val="24"/>
          </w:rPr>
          <w:t>“</w:t>
        </w:r>
        <w:del w:id="53" w:author="Piret Loorand" w:date="2025-10-03T10:44:00Z" w16du:dateUtc="2025-10-03T07:44:00Z">
          <w:r w:rsidR="00F37FEB" w:rsidRPr="008B2253" w:rsidDel="006F3488">
            <w:rPr>
              <w:rFonts w:ascii="Times New Roman" w:hAnsi="Times New Roman" w:cs="Times New Roman"/>
              <w:sz w:val="24"/>
              <w:szCs w:val="24"/>
            </w:rPr>
            <w:delText>.</w:delText>
          </w:r>
        </w:del>
        <w:r w:rsidR="00F37FEB" w:rsidRPr="008B2253">
          <w:rPr>
            <w:rFonts w:ascii="Times New Roman" w:hAnsi="Times New Roman" w:cs="Times New Roman"/>
            <w:sz w:val="24"/>
            <w:szCs w:val="24"/>
          </w:rPr>
          <w:t xml:space="preserve"> </w:t>
        </w:r>
      </w:ins>
      <w:del w:id="54" w:author="Aivi Kuivonen" w:date="2025-10-01T15:34:00Z" w16du:dateUtc="2025-10-01T12:34:00Z">
        <w:r w:rsidRPr="00C9687C" w:rsidDel="00F37FEB">
          <w:rPr>
            <w:rFonts w:ascii="Times New Roman" w:hAnsi="Times New Roman" w:cs="Times New Roman"/>
            <w:sz w:val="24"/>
            <w:szCs w:val="24"/>
          </w:rPr>
          <w:delText xml:space="preserve">programmi „Siseturvalisus </w:delText>
        </w:r>
        <w:r w:rsidRPr="007D7FED" w:rsidDel="00F37FEB">
          <w:rPr>
            <w:rFonts w:ascii="Times New Roman" w:hAnsi="Times New Roman" w:cs="Times New Roman"/>
            <w:sz w:val="24"/>
            <w:szCs w:val="24"/>
          </w:rPr>
          <w:delText>2023–2026“</w:delText>
        </w:r>
        <w:r w:rsidRPr="00C9687C" w:rsidDel="00F37FEB">
          <w:rPr>
            <w:rFonts w:ascii="Times New Roman" w:hAnsi="Times New Roman" w:cs="Times New Roman"/>
            <w:sz w:val="24"/>
            <w:szCs w:val="24"/>
          </w:rPr>
          <w:delText xml:space="preserve"> meetme 3 „Kindel sisejulgeolek“ tegevuse 5 „Piirihaldus“ eesmärgi täitmisesse,</w:delText>
        </w:r>
        <w:r w:rsidRPr="00C9687C" w:rsidDel="00F37FEB">
          <w:delText xml:space="preserve"> </w:delText>
        </w:r>
        <w:r w:rsidRPr="00C9687C" w:rsidDel="00F37FEB">
          <w:rPr>
            <w:rFonts w:ascii="Times New Roman" w:hAnsi="Times New Roman" w:cs="Times New Roman"/>
            <w:sz w:val="24"/>
            <w:szCs w:val="24"/>
          </w:rPr>
          <w:delText>„</w:delText>
        </w:r>
        <w:r w:rsidRPr="007D7FED" w:rsidDel="00F37FEB">
          <w:rPr>
            <w:rFonts w:ascii="Times New Roman" w:hAnsi="Times New Roman" w:cs="Times New Roman"/>
            <w:sz w:val="24"/>
            <w:szCs w:val="24"/>
          </w:rPr>
          <w:delText>Integreeritud piirihalduse strateegia 2019–2023“</w:delText>
        </w:r>
        <w:r w:rsidRPr="00C9687C" w:rsidDel="00F37FEB">
          <w:rPr>
            <w:rFonts w:ascii="Times New Roman" w:hAnsi="Times New Roman" w:cs="Times New Roman"/>
            <w:sz w:val="24"/>
            <w:szCs w:val="24"/>
          </w:rPr>
          <w:delText xml:space="preserve"> </w:delText>
        </w:r>
      </w:del>
      <w:del w:id="55" w:author="Aivi Kuivonen" w:date="2025-10-01T15:37:00Z" w16du:dateUtc="2025-10-01T12:37:00Z">
        <w:r w:rsidRPr="00C9687C" w:rsidDel="00F37FEB">
          <w:rPr>
            <w:rFonts w:ascii="Times New Roman" w:hAnsi="Times New Roman" w:cs="Times New Roman"/>
            <w:sz w:val="24"/>
            <w:szCs w:val="24"/>
          </w:rPr>
          <w:delText>eesmärkide täitmisesse</w:delText>
        </w:r>
      </w:del>
      <w:r w:rsidRPr="00C9687C">
        <w:rPr>
          <w:rFonts w:ascii="Times New Roman" w:hAnsi="Times New Roman" w:cs="Times New Roman"/>
          <w:sz w:val="24"/>
          <w:szCs w:val="24"/>
        </w:rPr>
        <w:t xml:space="preserve"> ning on seotud PPA strateegia „PPA 2030“</w:t>
      </w:r>
      <w:r w:rsidRPr="00C9687C">
        <w:rPr>
          <w:rFonts w:ascii="Times New Roman" w:hAnsi="Times New Roman" w:cs="Times New Roman"/>
          <w:sz w:val="24"/>
          <w:szCs w:val="24"/>
          <w:vertAlign w:val="superscript"/>
        </w:rPr>
        <w:footnoteReference w:id="4"/>
      </w:r>
      <w:r w:rsidRPr="00C9687C">
        <w:rPr>
          <w:rFonts w:ascii="Times New Roman" w:hAnsi="Times New Roman" w:cs="Times New Roman"/>
          <w:sz w:val="24"/>
          <w:szCs w:val="24"/>
        </w:rPr>
        <w:t xml:space="preserve"> eesmärgiga „Piir peab“. TAT on kooskõlas </w:t>
      </w:r>
      <w:bookmarkStart w:id="56" w:name="_Hlk121323677"/>
      <w:r w:rsidRPr="00C9687C">
        <w:rPr>
          <w:rFonts w:ascii="Times New Roman" w:hAnsi="Times New Roman" w:cs="Times New Roman"/>
          <w:sz w:val="24"/>
          <w:szCs w:val="24"/>
        </w:rPr>
        <w:t xml:space="preserve">Siseministeeriumi valitsemisala info- ja kommunikatsioonitehnoloogia strateegiaga. </w:t>
      </w:r>
      <w:bookmarkEnd w:id="56"/>
      <w:ins w:id="57" w:author="Aivi Kuivonen" w:date="2025-10-01T15:37:00Z" w16du:dateUtc="2025-10-01T12:37:00Z">
        <w:r w:rsidR="00384D5C" w:rsidRPr="00384D5C">
          <w:rPr>
            <w:rFonts w:ascii="Times New Roman" w:hAnsi="Times New Roman" w:cs="Times New Roman"/>
            <w:i/>
            <w:iCs/>
            <w:sz w:val="24"/>
            <w:szCs w:val="24"/>
          </w:rPr>
          <w:t>(</w:t>
        </w:r>
      </w:ins>
      <w:ins w:id="58" w:author="Aivi Kuivonen" w:date="2025-10-01T15:40:00Z" w16du:dateUtc="2025-10-01T12:40:00Z">
        <w:r w:rsidR="00964F39">
          <w:rPr>
            <w:rFonts w:ascii="Times New Roman" w:hAnsi="Times New Roman" w:cs="Times New Roman"/>
            <w:i/>
            <w:iCs/>
            <w:sz w:val="24"/>
            <w:szCs w:val="24"/>
          </w:rPr>
          <w:t>m</w:t>
        </w:r>
      </w:ins>
      <w:ins w:id="59" w:author="Aivi Kuivonen" w:date="2025-10-01T15:37:00Z" w16du:dateUtc="2025-10-01T12:37:00Z">
        <w:r w:rsidR="00384D5C" w:rsidRPr="00384D5C">
          <w:rPr>
            <w:rFonts w:ascii="Times New Roman" w:hAnsi="Times New Roman" w:cs="Times New Roman"/>
            <w:i/>
            <w:iCs/>
            <w:sz w:val="24"/>
            <w:szCs w:val="24"/>
          </w:rPr>
          <w:t>uudetud siseministri … kk nr …)</w:t>
        </w:r>
      </w:ins>
    </w:p>
    <w:p w14:paraId="59582561" w14:textId="77777777" w:rsidR="00C9687C" w:rsidRPr="00C9687C" w:rsidRDefault="00C9687C" w:rsidP="00825234">
      <w:pPr>
        <w:spacing w:after="0" w:line="240" w:lineRule="auto"/>
        <w:ind w:left="0"/>
        <w:jc w:val="both"/>
        <w:rPr>
          <w:rFonts w:ascii="Times New Roman" w:hAnsi="Times New Roman" w:cs="Times New Roman"/>
          <w:sz w:val="24"/>
          <w:szCs w:val="24"/>
        </w:rPr>
      </w:pPr>
    </w:p>
    <w:p w14:paraId="259ED90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ettevalmistamisel on arvesse võetud BMVI kasutamiseks tehtud Euroopa Komisjoni soovitusi Eestile</w:t>
      </w:r>
      <w:r w:rsidRPr="00C9687C">
        <w:rPr>
          <w:rFonts w:ascii="Times New Roman" w:eastAsia="Times New Roman" w:hAnsi="Times New Roman" w:cs="Times New Roman"/>
          <w:iCs/>
          <w:color w:val="000000" w:themeColor="text1"/>
          <w:sz w:val="24"/>
          <w:szCs w:val="24"/>
        </w:rPr>
        <w:t>.</w:t>
      </w:r>
    </w:p>
    <w:p w14:paraId="59F88C67"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F2F215D" w14:textId="77777777" w:rsidR="00C9687C" w:rsidRPr="00C9687C" w:rsidRDefault="00C9687C" w:rsidP="0082523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Toetatavad projektid</w:t>
      </w:r>
    </w:p>
    <w:p w14:paraId="3E1FAD60" w14:textId="77777777" w:rsidR="00C9687C" w:rsidRP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Meetmest toetatakse projekte, mis:</w:t>
      </w:r>
    </w:p>
    <w:p w14:paraId="279388A4"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lastRenderedPageBreak/>
        <w:t>aitavad kaasa BMVI poliitikaeesmärgi ning BMVI määruse artikli 3 punktis 2 a) toodud erieesmärgi täitmisesse;</w:t>
      </w:r>
      <w:bookmarkStart w:id="60" w:name="_Hlk118469846"/>
    </w:p>
    <w:p w14:paraId="75144ACC"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panustavad punktis 1.1.2 nimetatud Eesti 2035 sihtidesse ja mõõdikutesse;</w:t>
      </w:r>
    </w:p>
    <w:p w14:paraId="5713D0E8"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määruse (EL) 2021/1060 (edaspidi </w:t>
      </w:r>
      <w:r w:rsidRPr="002F15AB">
        <w:rPr>
          <w:rFonts w:ascii="Times New Roman" w:hAnsi="Times New Roman" w:cs="Times New Roman"/>
          <w:i/>
          <w:iCs/>
          <w:sz w:val="24"/>
          <w:szCs w:val="24"/>
        </w:rPr>
        <w:t xml:space="preserve">ELi </w:t>
      </w:r>
      <w:proofErr w:type="spellStart"/>
      <w:r w:rsidRPr="002F15AB">
        <w:rPr>
          <w:rFonts w:ascii="Times New Roman" w:hAnsi="Times New Roman" w:cs="Times New Roman"/>
          <w:i/>
          <w:iCs/>
          <w:sz w:val="24"/>
          <w:szCs w:val="24"/>
        </w:rPr>
        <w:t>ühissätete</w:t>
      </w:r>
      <w:proofErr w:type="spellEnd"/>
      <w:r w:rsidRPr="002F15AB">
        <w:rPr>
          <w:rFonts w:ascii="Times New Roman" w:hAnsi="Times New Roman" w:cs="Times New Roman"/>
          <w:i/>
          <w:iCs/>
          <w:sz w:val="24"/>
          <w:szCs w:val="24"/>
        </w:rPr>
        <w:t xml:space="preserve"> määrus</w:t>
      </w:r>
      <w:r w:rsidRPr="002F15AB">
        <w:rPr>
          <w:rFonts w:ascii="Times New Roman" w:hAnsi="Times New Roman" w:cs="Times New Roman"/>
          <w:sz w:val="24"/>
          <w:szCs w:val="24"/>
        </w:rPr>
        <w:t>)</w:t>
      </w:r>
      <w:r w:rsidRPr="00C9687C">
        <w:rPr>
          <w:vertAlign w:val="superscript"/>
        </w:rPr>
        <w:footnoteReference w:id="5"/>
      </w:r>
      <w:r w:rsidRPr="002F15AB">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w:t>
      </w:r>
      <w:bookmarkStart w:id="61" w:name="_Hlk118469878"/>
      <w:bookmarkEnd w:id="60"/>
    </w:p>
    <w:p w14:paraId="754CD685" w14:textId="77777777" w:rsid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on kooskõlas</w:t>
      </w:r>
      <w:r w:rsidRPr="00C9687C">
        <w:t xml:space="preserve"> </w:t>
      </w:r>
      <w:r w:rsidRPr="002F15AB">
        <w:rPr>
          <w:rFonts w:ascii="Times New Roman" w:hAnsi="Times New Roman" w:cs="Times New Roman"/>
          <w:sz w:val="24"/>
          <w:szCs w:val="24"/>
        </w:rPr>
        <w:t>„ei kahjusta oluliselt“ põhimõttega, millega ei tekitata Euroopa Parlamendi ja nõukogu määruse (EL) 2020/852</w:t>
      </w:r>
      <w:r w:rsidRPr="00C9687C">
        <w:rPr>
          <w:vertAlign w:val="superscript"/>
        </w:rPr>
        <w:footnoteReference w:id="6"/>
      </w:r>
      <w:r w:rsidRPr="002F15AB">
        <w:rPr>
          <w:rFonts w:ascii="Times New Roman" w:hAnsi="Times New Roman" w:cs="Times New Roman"/>
          <w:sz w:val="24"/>
          <w:szCs w:val="24"/>
        </w:rPr>
        <w:t xml:space="preserve"> artiklis 17 nimetatud olulist kahju ühelegi artiklis 9 nimetatud keskkonnaeesmärgile;</w:t>
      </w:r>
    </w:p>
    <w:p w14:paraId="08C643AA" w14:textId="3B4C32FD" w:rsidR="00C9687C" w:rsidRPr="002F15AB" w:rsidRDefault="00C9687C" w:rsidP="00825234">
      <w:pPr>
        <w:pStyle w:val="ListParagraph"/>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141"/>
        <w:jc w:val="both"/>
        <w:rPr>
          <w:rFonts w:ascii="Times New Roman" w:hAnsi="Times New Roman" w:cs="Times New Roman"/>
          <w:sz w:val="24"/>
          <w:szCs w:val="24"/>
        </w:rPr>
      </w:pPr>
      <w:r w:rsidRPr="002F15AB">
        <w:rPr>
          <w:rFonts w:ascii="Times New Roman" w:hAnsi="Times New Roman" w:cs="Times New Roman"/>
          <w:sz w:val="24"/>
          <w:szCs w:val="24"/>
        </w:rPr>
        <w:t>on vastavuses BMVI rakenduskava horisontaalsete tingimustega</w:t>
      </w:r>
      <w:bookmarkEnd w:id="61"/>
      <w:r w:rsidRPr="002F15AB">
        <w:rPr>
          <w:rFonts w:ascii="Times New Roman" w:hAnsi="Times New Roman" w:cs="Times New Roman"/>
          <w:sz w:val="24"/>
          <w:szCs w:val="24"/>
        </w:rPr>
        <w:t>.</w:t>
      </w:r>
    </w:p>
    <w:p w14:paraId="391E79D2" w14:textId="77777777" w:rsidR="00C9687C" w:rsidRPr="00C9687C" w:rsidRDefault="00C9687C"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1343571" w14:textId="77777777" w:rsidR="00C9687C" w:rsidRP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projektide mõju ja ulatus on üleriigiline.</w:t>
      </w:r>
    </w:p>
    <w:p w14:paraId="2AF32D2F"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359D7765" w14:textId="494AD049" w:rsidR="00C9687C" w:rsidRDefault="00C9687C" w:rsidP="00825234">
      <w:pPr>
        <w:numPr>
          <w:ilvl w:val="1"/>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eesmärgid saavutatakse alljärgnevate toetatavate projektide elluviimise tulemusel:</w:t>
      </w:r>
    </w:p>
    <w:p w14:paraId="56255DCE" w14:textId="77777777" w:rsidR="00825234" w:rsidRPr="002F15AB" w:rsidRDefault="00825234"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p>
    <w:p w14:paraId="74FA1C8E"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b/>
          <w:bCs/>
          <w:sz w:val="24"/>
          <w:szCs w:val="24"/>
        </w:rPr>
        <w:t>SIRENE töövoo süsteemi (</w:t>
      </w:r>
      <w:proofErr w:type="spellStart"/>
      <w:r w:rsidRPr="00C9687C">
        <w:rPr>
          <w:rFonts w:ascii="Times New Roman" w:hAnsi="Times New Roman" w:cs="Times New Roman"/>
          <w:b/>
          <w:bCs/>
          <w:sz w:val="24"/>
          <w:szCs w:val="24"/>
        </w:rPr>
        <w:t>iSpoC</w:t>
      </w:r>
      <w:proofErr w:type="spellEnd"/>
      <w:r w:rsidRPr="00C9687C">
        <w:rPr>
          <w:rFonts w:ascii="Times New Roman" w:hAnsi="Times New Roman" w:cs="Times New Roman"/>
          <w:b/>
          <w:bCs/>
          <w:sz w:val="24"/>
          <w:szCs w:val="24"/>
        </w:rPr>
        <w:t xml:space="preserve">), Schengeni infosüsteemi (ESIS, ESIS_ADMIN) ja </w:t>
      </w:r>
      <w:proofErr w:type="spellStart"/>
      <w:r w:rsidRPr="00C9687C">
        <w:rPr>
          <w:rFonts w:ascii="Times New Roman" w:hAnsi="Times New Roman" w:cs="Times New Roman"/>
          <w:b/>
          <w:bCs/>
          <w:sz w:val="24"/>
          <w:szCs w:val="24"/>
        </w:rPr>
        <w:t>Interlyys</w:t>
      </w:r>
      <w:proofErr w:type="spellEnd"/>
      <w:r w:rsidRPr="00C9687C">
        <w:rPr>
          <w:rFonts w:ascii="Times New Roman" w:hAnsi="Times New Roman" w:cs="Times New Roman"/>
          <w:b/>
          <w:bCs/>
          <w:sz w:val="24"/>
          <w:szCs w:val="24"/>
        </w:rPr>
        <w:t xml:space="preserve"> arendamine</w:t>
      </w:r>
      <w:r w:rsidRPr="00C9687C">
        <w:rPr>
          <w:rFonts w:ascii="Times New Roman" w:hAnsi="Times New Roman" w:cs="Times New Roman"/>
          <w:sz w:val="24"/>
          <w:szCs w:val="24"/>
        </w:rPr>
        <w:t xml:space="preserve"> (sekkumise kood: 024 Suuremahulised IT-süsteemid – Schengeni infosüsteem (SIS))</w:t>
      </w:r>
    </w:p>
    <w:p w14:paraId="3A265CA3"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SIRENE töövoo süsteemi (</w:t>
      </w:r>
      <w:proofErr w:type="spellStart"/>
      <w:r w:rsidRPr="00C9687C">
        <w:rPr>
          <w:rFonts w:ascii="Times New Roman" w:hAnsi="Times New Roman" w:cs="Times New Roman"/>
          <w:sz w:val="24"/>
          <w:szCs w:val="24"/>
        </w:rPr>
        <w:t>iSpoC</w:t>
      </w:r>
      <w:proofErr w:type="spellEnd"/>
      <w:r w:rsidRPr="00C9687C">
        <w:rPr>
          <w:rFonts w:ascii="Times New Roman" w:hAnsi="Times New Roman" w:cs="Times New Roman"/>
          <w:sz w:val="24"/>
          <w:szCs w:val="24"/>
        </w:rPr>
        <w:t xml:space="preserve">) osaline arendamine (sh </w:t>
      </w:r>
      <w:proofErr w:type="spellStart"/>
      <w:r w:rsidRPr="00C9687C">
        <w:rPr>
          <w:rFonts w:ascii="Times New Roman" w:hAnsi="Times New Roman" w:cs="Times New Roman"/>
          <w:sz w:val="24"/>
          <w:szCs w:val="24"/>
        </w:rPr>
        <w:t>liidestumine</w:t>
      </w:r>
      <w:proofErr w:type="spellEnd"/>
      <w:r w:rsidRPr="00C9687C">
        <w:rPr>
          <w:rFonts w:ascii="Times New Roman" w:hAnsi="Times New Roman" w:cs="Times New Roman"/>
          <w:sz w:val="24"/>
          <w:szCs w:val="24"/>
        </w:rPr>
        <w:t xml:space="preserve"> väliste andmekogudega/rakendustega) ja tööprotsesside automatiseerimine, Schengeni infosüsteemi (ESIS, ESIS_ADMIN) ja </w:t>
      </w:r>
      <w:proofErr w:type="spellStart"/>
      <w:r w:rsidRPr="00C9687C">
        <w:rPr>
          <w:rFonts w:ascii="Times New Roman" w:hAnsi="Times New Roman" w:cs="Times New Roman"/>
          <w:sz w:val="24"/>
          <w:szCs w:val="24"/>
        </w:rPr>
        <w:t>Interlyysi</w:t>
      </w:r>
      <w:proofErr w:type="spellEnd"/>
      <w:r w:rsidRPr="00C9687C">
        <w:rPr>
          <w:rFonts w:ascii="Times New Roman" w:hAnsi="Times New Roman" w:cs="Times New Roman"/>
          <w:sz w:val="24"/>
          <w:szCs w:val="24"/>
        </w:rPr>
        <w:t xml:space="preserve"> arendamine ning nendele süsteemidele jätku- ja hoolduskulude tagamine süsteemide toimimiseks. Partner vastutab arenduste teostamise eest ning osaleb koolitustel ja </w:t>
      </w:r>
      <w:proofErr w:type="spellStart"/>
      <w:r w:rsidRPr="00C9687C">
        <w:rPr>
          <w:rFonts w:ascii="Times New Roman" w:hAnsi="Times New Roman" w:cs="Times New Roman"/>
          <w:sz w:val="24"/>
          <w:szCs w:val="24"/>
        </w:rPr>
        <w:t>väliskohtumistel</w:t>
      </w:r>
      <w:proofErr w:type="spellEnd"/>
      <w:r w:rsidRPr="00C9687C">
        <w:rPr>
          <w:rFonts w:ascii="Times New Roman" w:hAnsi="Times New Roman" w:cs="Times New Roman"/>
          <w:sz w:val="24"/>
          <w:szCs w:val="24"/>
        </w:rPr>
        <w:t>. Arenduste teostamiseks vajaliku sisendi, sh ärianalüüsi eest vastutab elluviija.</w:t>
      </w:r>
    </w:p>
    <w:p w14:paraId="6CBCA62A"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1C3F880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4C5153D2"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670987BD"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73A93F70"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3EF3AD77"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proofErr w:type="spellStart"/>
      <w:r w:rsidRPr="00C9687C">
        <w:rPr>
          <w:rFonts w:ascii="Times New Roman" w:hAnsi="Times New Roman" w:cs="Times New Roman"/>
          <w:b/>
          <w:bCs/>
          <w:sz w:val="24"/>
          <w:szCs w:val="24"/>
        </w:rPr>
        <w:t>InterOperability</w:t>
      </w:r>
      <w:proofErr w:type="spellEnd"/>
      <w:r w:rsidRPr="00C9687C">
        <w:rPr>
          <w:rFonts w:ascii="Times New Roman" w:hAnsi="Times New Roman" w:cs="Times New Roman"/>
          <w:b/>
          <w:bCs/>
          <w:sz w:val="24"/>
          <w:szCs w:val="24"/>
        </w:rPr>
        <w:t xml:space="preserve"> ehk koostalitlusvõime arendamine Eestis</w:t>
      </w:r>
      <w:r w:rsidRPr="00C9687C">
        <w:rPr>
          <w:rFonts w:ascii="Times New Roman" w:hAnsi="Times New Roman" w:cs="Times New Roman"/>
          <w:sz w:val="24"/>
          <w:szCs w:val="24"/>
        </w:rPr>
        <w:t xml:space="preserve"> (sekkumise kood: 025 Suuremahulised IT-süsteemid - koostalitlusvõime)</w:t>
      </w:r>
    </w:p>
    <w:p w14:paraId="255278C9"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Rakendada Euroopa Parlamendi ja nõukogu määruste (EL) 2019/817</w:t>
      </w:r>
      <w:r w:rsidRPr="00C9687C">
        <w:rPr>
          <w:rFonts w:ascii="Times New Roman" w:hAnsi="Times New Roman" w:cs="Times New Roman"/>
          <w:sz w:val="24"/>
          <w:szCs w:val="24"/>
          <w:vertAlign w:val="superscript"/>
        </w:rPr>
        <w:footnoteReference w:id="7"/>
      </w:r>
      <w:r w:rsidRPr="00C9687C">
        <w:rPr>
          <w:rFonts w:ascii="Times New Roman" w:hAnsi="Times New Roman" w:cs="Times New Roman"/>
          <w:sz w:val="24"/>
          <w:szCs w:val="24"/>
        </w:rPr>
        <w:t xml:space="preserve"> ja (EL) 2019/818</w:t>
      </w:r>
      <w:r w:rsidRPr="00C9687C">
        <w:rPr>
          <w:rFonts w:ascii="Times New Roman" w:hAnsi="Times New Roman" w:cs="Times New Roman"/>
          <w:sz w:val="24"/>
          <w:szCs w:val="24"/>
          <w:vertAlign w:val="superscript"/>
        </w:rPr>
        <w:footnoteReference w:id="8"/>
      </w:r>
      <w:r w:rsidRPr="00C9687C">
        <w:rPr>
          <w:rFonts w:ascii="Times New Roman" w:hAnsi="Times New Roman" w:cs="Times New Roman"/>
          <w:sz w:val="24"/>
          <w:szCs w:val="24"/>
        </w:rPr>
        <w:t xml:space="preserve"> nõuded, mille tulemusena paraneb kolmanda riikide kodanike isikutuvastamine, samasuse kontroll ja identiteedipettuste avastamine ühisest isikuandmete hoidlast päringute tegemise- ja isiku (sh </w:t>
      </w:r>
      <w:proofErr w:type="spellStart"/>
      <w:r w:rsidRPr="00C9687C">
        <w:rPr>
          <w:rFonts w:ascii="Times New Roman" w:hAnsi="Times New Roman" w:cs="Times New Roman"/>
          <w:sz w:val="24"/>
          <w:szCs w:val="24"/>
        </w:rPr>
        <w:t>biomeetria</w:t>
      </w:r>
      <w:proofErr w:type="spellEnd"/>
      <w:r w:rsidRPr="00C9687C">
        <w:rPr>
          <w:rFonts w:ascii="Times New Roman" w:hAnsi="Times New Roman" w:cs="Times New Roman"/>
          <w:sz w:val="24"/>
          <w:szCs w:val="24"/>
        </w:rPr>
        <w:t xml:space="preserve"> ja dokumendi) andmete võrdlemisega. Täiendavalt paraneb andmekvaliteet erinevate ELi ja riigisiseste rakenduste vahel. Projekti raames luuakse koostalitlusvõimet käsitlevate määruste nõuetest tulenevad funktsionaalsused ning luuakse võimekus lahendada kollaseid linke. Andmete pärimise eesmärgil ning kollaste linkide lahendamise võimekuse loomiseks luuakse ühendus ELi süsteemidega Euroopa otsinguportaali kaudu. Projekti partner analüüsib koostalitlusvõime määrustest tulenevaid IT nõudeid ja vastutab arenduste eest, osaleb koolitustel ja </w:t>
      </w:r>
      <w:proofErr w:type="spellStart"/>
      <w:r w:rsidRPr="00C9687C">
        <w:rPr>
          <w:rFonts w:ascii="Times New Roman" w:hAnsi="Times New Roman" w:cs="Times New Roman"/>
          <w:sz w:val="24"/>
          <w:szCs w:val="24"/>
        </w:rPr>
        <w:t>väliskohtumistel</w:t>
      </w:r>
      <w:proofErr w:type="spellEnd"/>
      <w:r w:rsidRPr="00C9687C">
        <w:rPr>
          <w:rFonts w:ascii="Times New Roman" w:hAnsi="Times New Roman" w:cs="Times New Roman"/>
          <w:sz w:val="24"/>
          <w:szCs w:val="24"/>
        </w:rPr>
        <w:t>.</w:t>
      </w:r>
    </w:p>
    <w:p w14:paraId="67F08697"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11684B5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lastRenderedPageBreak/>
        <w:t>Projekti elluviija: PPA</w:t>
      </w:r>
    </w:p>
    <w:p w14:paraId="691E0A9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4089041E" w14:textId="77777777" w:rsidR="00C9687C" w:rsidRPr="00C9687C" w:rsidRDefault="00C9687C" w:rsidP="00C9687C">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636FD4C1"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441D27E" w14:textId="6EB7E99A" w:rsidR="00C9687C" w:rsidRPr="00C9687C" w:rsidRDefault="00C9687C" w:rsidP="00825234">
      <w:pPr>
        <w:numPr>
          <w:ilvl w:val="2"/>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ETIAS riiklik üksus</w:t>
      </w:r>
      <w:ins w:id="64" w:author="Aivi Kuivonen" w:date="2025-09-15T16:10:00Z" w16du:dateUtc="2025-09-15T13:10:00Z">
        <w:r w:rsidR="00594A04">
          <w:rPr>
            <w:rFonts w:ascii="Times New Roman" w:hAnsi="Times New Roman" w:cs="Times New Roman"/>
            <w:b/>
            <w:bCs/>
            <w:sz w:val="24"/>
            <w:szCs w:val="24"/>
          </w:rPr>
          <w:t xml:space="preserve"> (pärast </w:t>
        </w:r>
      </w:ins>
      <w:ins w:id="65" w:author="Aivi Kuivonen" w:date="2025-09-15T16:23:00Z" w16du:dateUtc="2025-09-15T13:23:00Z">
        <w:r w:rsidR="00340CCD">
          <w:rPr>
            <w:rFonts w:ascii="Times New Roman" w:hAnsi="Times New Roman" w:cs="Times New Roman"/>
            <w:b/>
            <w:bCs/>
            <w:sz w:val="24"/>
            <w:szCs w:val="24"/>
          </w:rPr>
          <w:t xml:space="preserve">ETIAS </w:t>
        </w:r>
      </w:ins>
      <w:proofErr w:type="spellStart"/>
      <w:ins w:id="66" w:author="Aivi Kuivonen" w:date="2025-09-15T16:10:00Z" w16du:dateUtc="2025-09-15T13:10:00Z">
        <w:r w:rsidR="00594A04" w:rsidRPr="00594A04">
          <w:rPr>
            <w:rFonts w:ascii="Times New Roman" w:hAnsi="Times New Roman" w:cs="Times New Roman"/>
            <w:b/>
            <w:bCs/>
            <w:i/>
            <w:iCs/>
            <w:sz w:val="24"/>
            <w:szCs w:val="24"/>
          </w:rPr>
          <w:t>live</w:t>
        </w:r>
        <w:r w:rsidR="00594A04">
          <w:rPr>
            <w:rFonts w:ascii="Times New Roman" w:hAnsi="Times New Roman" w:cs="Times New Roman"/>
            <w:b/>
            <w:bCs/>
            <w:sz w:val="24"/>
            <w:szCs w:val="24"/>
          </w:rPr>
          <w:t>’i</w:t>
        </w:r>
      </w:ins>
      <w:proofErr w:type="spellEnd"/>
      <w:ins w:id="67" w:author="Aivi Kuivonen" w:date="2025-09-15T16:11:00Z" w16du:dateUtc="2025-09-15T13:11:00Z">
        <w:r w:rsidR="00594A04">
          <w:rPr>
            <w:rFonts w:ascii="Times New Roman" w:hAnsi="Times New Roman" w:cs="Times New Roman"/>
            <w:b/>
            <w:bCs/>
            <w:sz w:val="24"/>
            <w:szCs w:val="24"/>
          </w:rPr>
          <w:t>)</w:t>
        </w:r>
      </w:ins>
      <w:r w:rsidRPr="00C9687C">
        <w:rPr>
          <w:rFonts w:ascii="Times New Roman" w:hAnsi="Times New Roman" w:cs="Times New Roman"/>
          <w:sz w:val="24"/>
          <w:szCs w:val="24"/>
        </w:rPr>
        <w:t xml:space="preserve"> (sekkumise kood: 022 Suuremahulised IT-süsteemid piirihalduseks – ETIAS Art 85 (2))</w:t>
      </w:r>
    </w:p>
    <w:p w14:paraId="7C35189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eesmärk ja sisu: ETIAS riikliku üksuse ülalpidamine. ETIAS riikliku üksuse ülesandeks on reisilubade menetlemine, ETIAS riskiprofiilide ja jälgimisnimekirja haldamine, teiste liikmesriikide infopäringutele vastamine ja nendega konsulteerimine. Projekti raames kaetakse ETIAS riikliku üksuse tööjõukulud, lähetus- ja koolituskulu.</w:t>
      </w:r>
    </w:p>
    <w:p w14:paraId="1BFC68FD" w14:textId="5A20D4AC"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01.1</w:t>
      </w:r>
      <w:ins w:id="68" w:author="Aivi Kuivonen" w:date="2025-09-15T16:14:00Z" w16du:dateUtc="2025-09-15T13:14:00Z">
        <w:r w:rsidR="00594A04">
          <w:rPr>
            <w:rFonts w:ascii="Times New Roman" w:hAnsi="Times New Roman" w:cs="Times New Roman"/>
            <w:sz w:val="24"/>
            <w:szCs w:val="24"/>
          </w:rPr>
          <w:t>0.</w:t>
        </w:r>
      </w:ins>
      <w:ins w:id="69" w:author="Aivi Kuivonen" w:date="2025-09-15T16:15:00Z" w16du:dateUtc="2025-09-15T13:15:00Z">
        <w:r w:rsidR="00594A04">
          <w:rPr>
            <w:rFonts w:ascii="Times New Roman" w:hAnsi="Times New Roman" w:cs="Times New Roman"/>
            <w:sz w:val="24"/>
            <w:szCs w:val="24"/>
          </w:rPr>
          <w:t>2026</w:t>
        </w:r>
      </w:ins>
      <w:del w:id="70" w:author="Aivi Kuivonen" w:date="2025-09-15T16:14:00Z" w16du:dateUtc="2025-09-15T13:14:00Z">
        <w:r w:rsidRPr="00C9687C" w:rsidDel="00594A04">
          <w:rPr>
            <w:rFonts w:ascii="Times New Roman" w:hAnsi="Times New Roman" w:cs="Times New Roman"/>
            <w:sz w:val="24"/>
            <w:szCs w:val="24"/>
          </w:rPr>
          <w:delText>1</w:delText>
        </w:r>
      </w:del>
      <w:del w:id="71" w:author="Aivi Kuivonen" w:date="2025-09-15T16:15:00Z" w16du:dateUtc="2025-09-15T13:15:00Z">
        <w:r w:rsidRPr="00C9687C" w:rsidDel="00594A04">
          <w:rPr>
            <w:rFonts w:ascii="Times New Roman" w:hAnsi="Times New Roman" w:cs="Times New Roman"/>
            <w:sz w:val="24"/>
            <w:szCs w:val="24"/>
          </w:rPr>
          <w:delText>.2023</w:delText>
        </w:r>
      </w:del>
      <w:r w:rsidRPr="00C9687C">
        <w:rPr>
          <w:rFonts w:ascii="Times New Roman" w:hAnsi="Times New Roman" w:cs="Times New Roman"/>
          <w:sz w:val="24"/>
          <w:szCs w:val="24"/>
        </w:rPr>
        <w:t>–</w:t>
      </w:r>
      <w:ins w:id="72" w:author="Aivi Kuivonen" w:date="2025-09-15T16:16:00Z" w16du:dateUtc="2025-09-15T13:16:00Z">
        <w:r w:rsidR="00594A04">
          <w:rPr>
            <w:rFonts w:ascii="Times New Roman" w:hAnsi="Times New Roman" w:cs="Times New Roman"/>
            <w:sz w:val="24"/>
            <w:szCs w:val="24"/>
          </w:rPr>
          <w:t>31.01.2029</w:t>
        </w:r>
      </w:ins>
      <w:del w:id="73" w:author="Aivi Kuivonen" w:date="2025-09-15T16:16:00Z" w16du:dateUtc="2025-09-15T13:16:00Z">
        <w:r w:rsidRPr="00C9687C" w:rsidDel="00594A04">
          <w:rPr>
            <w:rFonts w:ascii="Times New Roman" w:hAnsi="Times New Roman" w:cs="Times New Roman"/>
            <w:sz w:val="24"/>
            <w:szCs w:val="24"/>
          </w:rPr>
          <w:delText>30.09.2027</w:delText>
        </w:r>
      </w:del>
    </w:p>
    <w:p w14:paraId="3D54848E"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6E6E22D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ETIAS riikliku üksuse töötajad</w:t>
      </w:r>
    </w:p>
    <w:p w14:paraId="123B5120" w14:textId="5558E26B" w:rsidR="00C9687C" w:rsidRPr="00340CCD" w:rsidRDefault="00340CCD"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ins w:id="74" w:author="Aivi Kuivonen" w:date="2025-09-15T16:22:00Z" w16du:dateUtc="2025-09-15T13:22:00Z"/>
          <w:rFonts w:ascii="Times New Roman" w:hAnsi="Times New Roman" w:cs="Times New Roman"/>
          <w:i/>
          <w:iCs/>
          <w:sz w:val="24"/>
          <w:szCs w:val="24"/>
        </w:rPr>
      </w:pPr>
      <w:ins w:id="75" w:author="Aivi Kuivonen" w:date="2025-09-15T16:22:00Z" w16du:dateUtc="2025-09-15T13:22:00Z">
        <w:r w:rsidRPr="00340CCD">
          <w:rPr>
            <w:rFonts w:ascii="Times New Roman" w:hAnsi="Times New Roman" w:cs="Times New Roman"/>
            <w:i/>
            <w:iCs/>
            <w:sz w:val="24"/>
            <w:szCs w:val="24"/>
          </w:rPr>
          <w:t>(muudetud siseministri …kk nr …)</w:t>
        </w:r>
      </w:ins>
    </w:p>
    <w:p w14:paraId="1DD3DD52" w14:textId="77777777" w:rsidR="00340CCD" w:rsidRPr="009A3D53" w:rsidRDefault="00340CCD"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b/>
          <w:bCs/>
          <w:i/>
          <w:iCs/>
          <w:sz w:val="24"/>
          <w:szCs w:val="24"/>
        </w:rPr>
      </w:pPr>
    </w:p>
    <w:p w14:paraId="08A3E2F7" w14:textId="77777777"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TEGEVUSTOETUS: ELi infosüsteemide andmekeskuse rent</w:t>
      </w:r>
      <w:r w:rsidRPr="00C9687C">
        <w:rPr>
          <w:rFonts w:ascii="Times New Roman" w:hAnsi="Times New Roman" w:cs="Times New Roman"/>
          <w:sz w:val="24"/>
          <w:szCs w:val="24"/>
        </w:rPr>
        <w:t xml:space="preserve"> (sekkumise kood: 027 tegevustoetus – suuremahulised IT-süsteemid piirihalduseks)</w:t>
      </w:r>
    </w:p>
    <w:p w14:paraId="1246C2E6"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ELi suuremahuliste infosüsteemide haldamise andmekeskuse ülalpidamine. Projektiga tagatakse </w:t>
      </w:r>
      <w:proofErr w:type="spellStart"/>
      <w:r w:rsidRPr="00C9687C">
        <w:rPr>
          <w:rFonts w:ascii="Times New Roman" w:hAnsi="Times New Roman" w:cs="Times New Roman"/>
          <w:sz w:val="24"/>
          <w:szCs w:val="24"/>
        </w:rPr>
        <w:t>EESi</w:t>
      </w:r>
      <w:proofErr w:type="spellEnd"/>
      <w:r w:rsidRPr="00C9687C">
        <w:rPr>
          <w:rFonts w:ascii="Times New Roman" w:hAnsi="Times New Roman" w:cs="Times New Roman"/>
          <w:sz w:val="24"/>
          <w:szCs w:val="24"/>
        </w:rPr>
        <w:t xml:space="preserve">, viisainfosüsteemi, </w:t>
      </w:r>
      <w:proofErr w:type="spellStart"/>
      <w:r w:rsidRPr="00C9687C">
        <w:rPr>
          <w:rFonts w:ascii="Times New Roman" w:hAnsi="Times New Roman" w:cs="Times New Roman"/>
          <w:sz w:val="24"/>
          <w:szCs w:val="24"/>
        </w:rPr>
        <w:t>SISi</w:t>
      </w:r>
      <w:proofErr w:type="spellEnd"/>
      <w:r w:rsidRPr="00C9687C">
        <w:rPr>
          <w:rFonts w:ascii="Times New Roman" w:hAnsi="Times New Roman" w:cs="Times New Roman"/>
          <w:sz w:val="24"/>
          <w:szCs w:val="24"/>
        </w:rPr>
        <w:t xml:space="preserve"> jne andmeühenduseks vajalike serverite jm seadmete ruumi ülalpidamiskulu sh nt elekter ja kaetakse rikete korral seadmeruumi toimimiseks vajalike seadmete kulu.</w:t>
      </w:r>
    </w:p>
    <w:p w14:paraId="3FAFA8A1"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01.01.2023–31.12.2029</w:t>
      </w:r>
    </w:p>
    <w:p w14:paraId="50E4EF5F"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SMIT</w:t>
      </w:r>
    </w:p>
    <w:p w14:paraId="79BFE2E7"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5170BE7D" w14:textId="77777777" w:rsidR="00C9687C" w:rsidRPr="00C9687C" w:rsidRDefault="00C9687C" w:rsidP="008252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6D48A3F0" w14:textId="03D1DE62"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 xml:space="preserve">TEGEVUSTOETUS: EKSPO rakenduse </w:t>
      </w:r>
      <w:proofErr w:type="spellStart"/>
      <w:r w:rsidRPr="00C9687C">
        <w:rPr>
          <w:rFonts w:ascii="Times New Roman" w:hAnsi="Times New Roman" w:cs="Times New Roman"/>
          <w:b/>
          <w:bCs/>
          <w:sz w:val="24"/>
          <w:szCs w:val="24"/>
        </w:rPr>
        <w:t>ülalhoidmine</w:t>
      </w:r>
      <w:proofErr w:type="spellEnd"/>
      <w:r w:rsidRPr="00C9687C">
        <w:rPr>
          <w:rFonts w:ascii="Times New Roman" w:hAnsi="Times New Roman" w:cs="Times New Roman"/>
          <w:b/>
          <w:bCs/>
          <w:sz w:val="24"/>
          <w:szCs w:val="24"/>
        </w:rPr>
        <w:t xml:space="preserve"> ja jätkuarendused</w:t>
      </w:r>
      <w:r w:rsidRPr="00C9687C">
        <w:rPr>
          <w:rFonts w:ascii="Times New Roman" w:hAnsi="Times New Roman" w:cs="Times New Roman"/>
          <w:sz w:val="24"/>
          <w:szCs w:val="24"/>
        </w:rPr>
        <w:t xml:space="preserve"> (</w:t>
      </w:r>
      <w:r w:rsidR="00825234">
        <w:rPr>
          <w:rFonts w:ascii="Times New Roman" w:hAnsi="Times New Roman" w:cs="Times New Roman"/>
          <w:sz w:val="24"/>
          <w:szCs w:val="24"/>
        </w:rPr>
        <w:t>s</w:t>
      </w:r>
      <w:r w:rsidRPr="00C9687C">
        <w:rPr>
          <w:rFonts w:ascii="Times New Roman" w:hAnsi="Times New Roman" w:cs="Times New Roman"/>
          <w:sz w:val="24"/>
          <w:szCs w:val="24"/>
        </w:rPr>
        <w:t xml:space="preserve">ekkumise kood: 027 Tegevustoetus – suuremahulised IT-süsteemid piirihalduseks) </w:t>
      </w:r>
    </w:p>
    <w:p w14:paraId="16C628EC"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EES ja ETIAS juurutamise projekti käigus loodud EKSPO rakenduse </w:t>
      </w:r>
      <w:proofErr w:type="spellStart"/>
      <w:r w:rsidRPr="00C9687C">
        <w:rPr>
          <w:rFonts w:ascii="Times New Roman" w:hAnsi="Times New Roman" w:cs="Times New Roman"/>
          <w:sz w:val="24"/>
          <w:szCs w:val="24"/>
        </w:rPr>
        <w:t>ülalhoidmine</w:t>
      </w:r>
      <w:proofErr w:type="spellEnd"/>
      <w:r w:rsidRPr="00C9687C">
        <w:rPr>
          <w:rFonts w:ascii="Times New Roman" w:hAnsi="Times New Roman" w:cs="Times New Roman"/>
          <w:sz w:val="24"/>
          <w:szCs w:val="24"/>
        </w:rPr>
        <w:t xml:space="preserve"> ning EES, ETIAS ja koostalitlusvõime vajadustest lähtuvate jätkuarenduste realiseerimine ning tekkivate puuduste kõrvaldamine. Partner vastutab EKSPO arenduste teostamise eest.</w:t>
      </w:r>
    </w:p>
    <w:p w14:paraId="4B1CAD97" w14:textId="455F547C"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abikõlblikkuse periood: </w:t>
      </w:r>
      <w:r w:rsidR="003A0769">
        <w:rPr>
          <w:rFonts w:ascii="Times New Roman" w:hAnsi="Times New Roman" w:cs="Times New Roman"/>
          <w:sz w:val="24"/>
          <w:szCs w:val="24"/>
        </w:rPr>
        <w:t>01.12.2023</w:t>
      </w:r>
      <w:r w:rsidRPr="00C9687C">
        <w:rPr>
          <w:rFonts w:ascii="Times New Roman" w:hAnsi="Times New Roman" w:cs="Times New Roman"/>
          <w:sz w:val="24"/>
          <w:szCs w:val="24"/>
        </w:rPr>
        <w:t>–31.12.2029</w:t>
      </w:r>
      <w:r w:rsidR="006C17E2">
        <w:rPr>
          <w:rFonts w:ascii="Times New Roman" w:hAnsi="Times New Roman" w:cs="Times New Roman"/>
          <w:sz w:val="24"/>
          <w:szCs w:val="24"/>
        </w:rPr>
        <w:t xml:space="preserve"> </w:t>
      </w:r>
      <w:r w:rsidR="006C17E2" w:rsidRPr="006C17E2">
        <w:rPr>
          <w:rFonts w:ascii="Times New Roman" w:hAnsi="Times New Roman" w:cs="Times New Roman"/>
          <w:i/>
          <w:iCs/>
          <w:sz w:val="24"/>
          <w:szCs w:val="24"/>
        </w:rPr>
        <w:t>(muudetud siseministri</w:t>
      </w:r>
      <w:r w:rsidR="00BE1CAC">
        <w:rPr>
          <w:rFonts w:ascii="Times New Roman" w:hAnsi="Times New Roman" w:cs="Times New Roman"/>
          <w:i/>
          <w:iCs/>
          <w:sz w:val="24"/>
          <w:szCs w:val="24"/>
        </w:rPr>
        <w:t xml:space="preserve"> 02.06.2025</w:t>
      </w:r>
      <w:r w:rsidR="006C17E2" w:rsidRPr="006C17E2">
        <w:rPr>
          <w:rFonts w:ascii="Times New Roman" w:hAnsi="Times New Roman" w:cs="Times New Roman"/>
          <w:i/>
          <w:iCs/>
          <w:sz w:val="24"/>
          <w:szCs w:val="24"/>
        </w:rPr>
        <w:t xml:space="preserve"> kk n</w:t>
      </w:r>
      <w:r w:rsidR="00BE1CAC">
        <w:rPr>
          <w:rFonts w:ascii="Times New Roman" w:hAnsi="Times New Roman" w:cs="Times New Roman"/>
          <w:i/>
          <w:iCs/>
          <w:sz w:val="24"/>
          <w:szCs w:val="24"/>
        </w:rPr>
        <w:t>1-3/45</w:t>
      </w:r>
      <w:r w:rsidR="006C17E2" w:rsidRPr="006C17E2">
        <w:rPr>
          <w:rFonts w:ascii="Times New Roman" w:hAnsi="Times New Roman" w:cs="Times New Roman"/>
          <w:i/>
          <w:iCs/>
          <w:sz w:val="24"/>
          <w:szCs w:val="24"/>
        </w:rPr>
        <w:t>)</w:t>
      </w:r>
    </w:p>
    <w:p w14:paraId="263C5B1D"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PPA</w:t>
      </w:r>
    </w:p>
    <w:p w14:paraId="74803888"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SMIT</w:t>
      </w:r>
    </w:p>
    <w:p w14:paraId="7605A0CE" w14:textId="77777777" w:rsidR="00C9687C" w:rsidRPr="00C9687C" w:rsidRDefault="00C9687C" w:rsidP="0082523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sihtrühm: PPA ja SMIT</w:t>
      </w:r>
    </w:p>
    <w:p w14:paraId="50F6F226"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2CB48AA0" w14:textId="4FB4B3E2" w:rsidR="00C9687C" w:rsidRPr="00C9687C" w:rsidRDefault="00C9687C" w:rsidP="00825234">
      <w:pPr>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b/>
          <w:bCs/>
          <w:sz w:val="24"/>
          <w:szCs w:val="24"/>
        </w:rPr>
        <w:t>TEGEVUSTOETUS: ELi infosüsteemide koordineerimine</w:t>
      </w:r>
      <w:r w:rsidRPr="00C9687C">
        <w:rPr>
          <w:rFonts w:ascii="Times New Roman" w:hAnsi="Times New Roman" w:cs="Times New Roman"/>
          <w:sz w:val="24"/>
          <w:szCs w:val="24"/>
        </w:rPr>
        <w:t xml:space="preserve"> (</w:t>
      </w:r>
      <w:r w:rsidR="00825234">
        <w:rPr>
          <w:rFonts w:ascii="Times New Roman" w:hAnsi="Times New Roman" w:cs="Times New Roman"/>
          <w:sz w:val="24"/>
          <w:szCs w:val="24"/>
        </w:rPr>
        <w:t>s</w:t>
      </w:r>
      <w:r w:rsidRPr="00C9687C">
        <w:rPr>
          <w:rFonts w:ascii="Times New Roman" w:hAnsi="Times New Roman" w:cs="Times New Roman"/>
          <w:sz w:val="24"/>
          <w:szCs w:val="24"/>
        </w:rPr>
        <w:t>ekkumise kood: 027 Tegevustoetus – suuremahulised IT-süsteemid piirihalduseks)</w:t>
      </w:r>
    </w:p>
    <w:p w14:paraId="2536E867" w14:textId="77777777" w:rsidR="00C9687C" w:rsidRPr="00C9687C" w:rsidRDefault="00C9687C" w:rsidP="00825234">
      <w:pPr>
        <w:numPr>
          <w:ilvl w:val="3"/>
          <w:numId w:val="5"/>
        </w:numPr>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eesmärk ja sisu: Siseturvalisuse valdkonna Euroopa Liidu üleste infosüsteemide arenduste ning juurutamiste sh koostalitlusvõime koordineerimine Eestis. Projekti raames palgatakse 3 koordinaatorit (ELi projektide </w:t>
      </w:r>
      <w:proofErr w:type="spellStart"/>
      <w:r w:rsidRPr="00C9687C">
        <w:rPr>
          <w:rFonts w:ascii="Times New Roman" w:hAnsi="Times New Roman" w:cs="Times New Roman"/>
          <w:sz w:val="24"/>
          <w:szCs w:val="24"/>
        </w:rPr>
        <w:t>üldkoordinaator</w:t>
      </w:r>
      <w:proofErr w:type="spellEnd"/>
      <w:r w:rsidRPr="00C9687C">
        <w:rPr>
          <w:rFonts w:ascii="Times New Roman" w:hAnsi="Times New Roman" w:cs="Times New Roman"/>
          <w:sz w:val="24"/>
          <w:szCs w:val="24"/>
        </w:rPr>
        <w:t xml:space="preserve">, PPA ELi projektide koordinaator ja </w:t>
      </w:r>
      <w:proofErr w:type="spellStart"/>
      <w:r w:rsidRPr="00C9687C">
        <w:rPr>
          <w:rFonts w:ascii="Times New Roman" w:hAnsi="Times New Roman" w:cs="Times New Roman"/>
          <w:sz w:val="24"/>
          <w:szCs w:val="24"/>
        </w:rPr>
        <w:t>SMITi</w:t>
      </w:r>
      <w:proofErr w:type="spellEnd"/>
      <w:r w:rsidRPr="00C9687C">
        <w:rPr>
          <w:rFonts w:ascii="Times New Roman" w:hAnsi="Times New Roman" w:cs="Times New Roman"/>
          <w:sz w:val="24"/>
          <w:szCs w:val="24"/>
        </w:rPr>
        <w:t xml:space="preserve"> ELi projektide koordinaator) ning kaetakse töökohtade loomise ja nõupidamiste, koolituste ja seminaride kulud. Partner vastutab PPA ELi projektide koordineerimise eest ning osaleb nõupidamistel, koolitustel ja seminaridel.</w:t>
      </w:r>
    </w:p>
    <w:p w14:paraId="467E8DCF"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abikõlblikkuse periood: 01.06.2023–31.12.2026</w:t>
      </w:r>
    </w:p>
    <w:p w14:paraId="0013289A"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elluviija: SMIT</w:t>
      </w:r>
    </w:p>
    <w:p w14:paraId="7A094CB8" w14:textId="77777777" w:rsidR="00C9687C" w:rsidRP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partner: PPA</w:t>
      </w:r>
    </w:p>
    <w:p w14:paraId="51D13890" w14:textId="77777777" w:rsidR="00C9687C" w:rsidRDefault="00C9687C" w:rsidP="00825234">
      <w:pPr>
        <w:numPr>
          <w:ilvl w:val="3"/>
          <w:numId w:val="5"/>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76" w:author="Aivi Kuivonen" w:date="2025-09-15T16:18:00Z" w16du:dateUtc="2025-09-15T13:18:00Z"/>
          <w:rFonts w:ascii="Times New Roman" w:hAnsi="Times New Roman" w:cs="Times New Roman"/>
          <w:sz w:val="24"/>
          <w:szCs w:val="24"/>
        </w:rPr>
      </w:pPr>
      <w:r w:rsidRPr="00C9687C">
        <w:rPr>
          <w:rFonts w:ascii="Times New Roman" w:hAnsi="Times New Roman" w:cs="Times New Roman"/>
          <w:sz w:val="24"/>
          <w:szCs w:val="24"/>
        </w:rPr>
        <w:t xml:space="preserve">Projekti sihtrühm: SMIT ja PPA </w:t>
      </w:r>
    </w:p>
    <w:p w14:paraId="3DF5C766" w14:textId="77777777" w:rsidR="00594A04" w:rsidRDefault="00594A04" w:rsidP="00594A04">
      <w:p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ins w:id="77" w:author="Aivi Kuivonen" w:date="2025-09-15T16:18:00Z" w16du:dateUtc="2025-09-15T13:18:00Z"/>
          <w:rFonts w:ascii="Times New Roman" w:hAnsi="Times New Roman" w:cs="Times New Roman"/>
          <w:sz w:val="24"/>
          <w:szCs w:val="24"/>
        </w:rPr>
      </w:pPr>
    </w:p>
    <w:p w14:paraId="0BACFD64" w14:textId="2981E54D" w:rsidR="00594A04" w:rsidRPr="00C9687C" w:rsidRDefault="00594A04" w:rsidP="00594A04">
      <w:pPr>
        <w:numPr>
          <w:ilvl w:val="2"/>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78" w:author="Aivi Kuivonen" w:date="2025-09-15T16:18:00Z" w16du:dateUtc="2025-09-15T13:18:00Z"/>
          <w:rFonts w:ascii="Times New Roman" w:hAnsi="Times New Roman" w:cs="Times New Roman"/>
          <w:sz w:val="24"/>
          <w:szCs w:val="24"/>
        </w:rPr>
      </w:pPr>
      <w:bookmarkStart w:id="79" w:name="_Hlk210306647"/>
      <w:ins w:id="80" w:author="Aivi Kuivonen" w:date="2025-09-15T16:18:00Z" w16du:dateUtc="2025-09-15T13:18:00Z">
        <w:r w:rsidRPr="00C9687C">
          <w:rPr>
            <w:rFonts w:ascii="Times New Roman" w:hAnsi="Times New Roman" w:cs="Times New Roman"/>
            <w:b/>
            <w:bCs/>
            <w:sz w:val="24"/>
            <w:szCs w:val="24"/>
          </w:rPr>
          <w:t>ETIAS riiklik üksus</w:t>
        </w:r>
        <w:r>
          <w:rPr>
            <w:rFonts w:ascii="Times New Roman" w:hAnsi="Times New Roman" w:cs="Times New Roman"/>
            <w:b/>
            <w:bCs/>
            <w:sz w:val="24"/>
            <w:szCs w:val="24"/>
          </w:rPr>
          <w:t xml:space="preserve"> (enne </w:t>
        </w:r>
      </w:ins>
      <w:ins w:id="81" w:author="Aivi Kuivonen" w:date="2025-09-15T16:19:00Z" w16du:dateUtc="2025-09-15T13:19:00Z">
        <w:r>
          <w:rPr>
            <w:rFonts w:ascii="Times New Roman" w:hAnsi="Times New Roman" w:cs="Times New Roman"/>
            <w:b/>
            <w:bCs/>
            <w:sz w:val="24"/>
            <w:szCs w:val="24"/>
          </w:rPr>
          <w:t xml:space="preserve">ETIAS </w:t>
        </w:r>
      </w:ins>
      <w:proofErr w:type="spellStart"/>
      <w:ins w:id="82" w:author="Aivi Kuivonen" w:date="2025-09-15T16:18:00Z" w16du:dateUtc="2025-09-15T13:18:00Z">
        <w:r w:rsidRPr="00594A04">
          <w:rPr>
            <w:rFonts w:ascii="Times New Roman" w:hAnsi="Times New Roman" w:cs="Times New Roman"/>
            <w:b/>
            <w:bCs/>
            <w:i/>
            <w:iCs/>
            <w:sz w:val="24"/>
            <w:szCs w:val="24"/>
          </w:rPr>
          <w:t>live</w:t>
        </w:r>
        <w:r>
          <w:rPr>
            <w:rFonts w:ascii="Times New Roman" w:hAnsi="Times New Roman" w:cs="Times New Roman"/>
            <w:b/>
            <w:bCs/>
            <w:sz w:val="24"/>
            <w:szCs w:val="24"/>
          </w:rPr>
          <w:t>’i</w:t>
        </w:r>
        <w:proofErr w:type="spellEnd"/>
        <w:r>
          <w:rPr>
            <w:rFonts w:ascii="Times New Roman" w:hAnsi="Times New Roman" w:cs="Times New Roman"/>
            <w:b/>
            <w:bCs/>
            <w:sz w:val="24"/>
            <w:szCs w:val="24"/>
          </w:rPr>
          <w:t>)</w:t>
        </w:r>
        <w:r w:rsidRPr="00C9687C">
          <w:rPr>
            <w:rFonts w:ascii="Times New Roman" w:hAnsi="Times New Roman" w:cs="Times New Roman"/>
            <w:sz w:val="24"/>
            <w:szCs w:val="24"/>
          </w:rPr>
          <w:t xml:space="preserve"> (sekkumise kood: 02</w:t>
        </w:r>
      </w:ins>
      <w:ins w:id="83" w:author="Aivi Kuivonen" w:date="2025-09-15T16:19:00Z" w16du:dateUtc="2025-09-15T13:19:00Z">
        <w:r>
          <w:rPr>
            <w:rFonts w:ascii="Times New Roman" w:hAnsi="Times New Roman" w:cs="Times New Roman"/>
            <w:sz w:val="24"/>
            <w:szCs w:val="24"/>
          </w:rPr>
          <w:t>1</w:t>
        </w:r>
      </w:ins>
      <w:ins w:id="84" w:author="Aivi Kuivonen" w:date="2025-09-15T16:18:00Z" w16du:dateUtc="2025-09-15T13:18:00Z">
        <w:r w:rsidRPr="00C9687C">
          <w:rPr>
            <w:rFonts w:ascii="Times New Roman" w:hAnsi="Times New Roman" w:cs="Times New Roman"/>
            <w:sz w:val="24"/>
            <w:szCs w:val="24"/>
          </w:rPr>
          <w:t xml:space="preserve"> Suuremahulised IT-süsteemid piirihalduseks – ETIAS </w:t>
        </w:r>
      </w:ins>
      <w:ins w:id="85" w:author="Aivi Kuivonen" w:date="2025-09-15T16:19:00Z" w16du:dateUtc="2025-09-15T13:19:00Z">
        <w:r>
          <w:rPr>
            <w:rFonts w:ascii="Times New Roman" w:hAnsi="Times New Roman" w:cs="Times New Roman"/>
            <w:sz w:val="24"/>
            <w:szCs w:val="24"/>
          </w:rPr>
          <w:t>muu</w:t>
        </w:r>
      </w:ins>
      <w:ins w:id="86" w:author="Aivi Kuivonen" w:date="2025-09-15T16:18:00Z" w16du:dateUtc="2025-09-15T13:18:00Z">
        <w:r w:rsidRPr="00C9687C">
          <w:rPr>
            <w:rFonts w:ascii="Times New Roman" w:hAnsi="Times New Roman" w:cs="Times New Roman"/>
            <w:sz w:val="24"/>
            <w:szCs w:val="24"/>
          </w:rPr>
          <w:t>)</w:t>
        </w:r>
      </w:ins>
    </w:p>
    <w:p w14:paraId="06819882" w14:textId="72CF9129" w:rsidR="00594A04" w:rsidRPr="00C9687C" w:rsidRDefault="00594A04" w:rsidP="00594A0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87" w:author="Aivi Kuivonen" w:date="2025-09-15T16:18:00Z" w16du:dateUtc="2025-09-15T13:18:00Z"/>
          <w:rFonts w:ascii="Times New Roman" w:hAnsi="Times New Roman" w:cs="Times New Roman"/>
          <w:sz w:val="24"/>
          <w:szCs w:val="24"/>
        </w:rPr>
      </w:pPr>
      <w:ins w:id="88" w:author="Aivi Kuivonen" w:date="2025-09-15T16:18:00Z" w16du:dateUtc="2025-09-15T13:18:00Z">
        <w:r w:rsidRPr="00C9687C">
          <w:rPr>
            <w:rFonts w:ascii="Times New Roman" w:hAnsi="Times New Roman" w:cs="Times New Roman"/>
            <w:sz w:val="24"/>
            <w:szCs w:val="24"/>
          </w:rPr>
          <w:lastRenderedPageBreak/>
          <w:t>Projekti eesmärk ja sisu: ETIAS riikliku üksuse</w:t>
        </w:r>
      </w:ins>
      <w:ins w:id="89" w:author="Aivi Kuivonen" w:date="2025-09-16T13:14:00Z" w16du:dateUtc="2025-09-16T10:14:00Z">
        <w:r w:rsidR="00672A5B">
          <w:rPr>
            <w:rFonts w:ascii="Times New Roman" w:hAnsi="Times New Roman" w:cs="Times New Roman"/>
            <w:sz w:val="24"/>
            <w:szCs w:val="24"/>
          </w:rPr>
          <w:t xml:space="preserve"> </w:t>
        </w:r>
      </w:ins>
      <w:ins w:id="90" w:author="Aivi Kuivonen" w:date="2025-09-16T13:09:00Z" w16du:dateUtc="2025-09-16T10:09:00Z">
        <w:r w:rsidR="00672A5B">
          <w:rPr>
            <w:rFonts w:ascii="Times New Roman" w:hAnsi="Times New Roman" w:cs="Times New Roman"/>
            <w:sz w:val="24"/>
            <w:szCs w:val="24"/>
          </w:rPr>
          <w:t>töö käivitamine</w:t>
        </w:r>
      </w:ins>
      <w:ins w:id="91" w:author="Aivi Kuivonen" w:date="2025-09-16T13:11:00Z" w16du:dateUtc="2025-09-16T10:11:00Z">
        <w:r w:rsidR="00672A5B">
          <w:rPr>
            <w:rFonts w:ascii="Times New Roman" w:hAnsi="Times New Roman" w:cs="Times New Roman"/>
            <w:sz w:val="24"/>
            <w:szCs w:val="24"/>
          </w:rPr>
          <w:t>, s</w:t>
        </w:r>
      </w:ins>
      <w:ins w:id="92" w:author="Aivi Kuivonen" w:date="2025-09-16T13:12:00Z" w16du:dateUtc="2025-09-16T10:12:00Z">
        <w:r w:rsidR="00672A5B">
          <w:rPr>
            <w:rFonts w:ascii="Times New Roman" w:hAnsi="Times New Roman" w:cs="Times New Roman"/>
            <w:sz w:val="24"/>
            <w:szCs w:val="24"/>
          </w:rPr>
          <w:t>h äritestimise ja arendusvajaduse kaardi</w:t>
        </w:r>
      </w:ins>
      <w:ins w:id="93" w:author="Aivi Kuivonen" w:date="2025-09-16T13:13:00Z" w16du:dateUtc="2025-09-16T10:13:00Z">
        <w:r w:rsidR="00672A5B">
          <w:rPr>
            <w:rFonts w:ascii="Times New Roman" w:hAnsi="Times New Roman" w:cs="Times New Roman"/>
            <w:sz w:val="24"/>
            <w:szCs w:val="24"/>
          </w:rPr>
          <w:t>s</w:t>
        </w:r>
      </w:ins>
      <w:ins w:id="94" w:author="Aivi Kuivonen" w:date="2025-09-16T13:12:00Z" w16du:dateUtc="2025-09-16T10:12:00Z">
        <w:r w:rsidR="00672A5B">
          <w:rPr>
            <w:rFonts w:ascii="Times New Roman" w:hAnsi="Times New Roman" w:cs="Times New Roman"/>
            <w:sz w:val="24"/>
            <w:szCs w:val="24"/>
          </w:rPr>
          <w:t>tus</w:t>
        </w:r>
      </w:ins>
      <w:ins w:id="95" w:author="Aivi Kuivonen" w:date="2025-09-15T16:18:00Z" w16du:dateUtc="2025-09-15T13:18:00Z">
        <w:r w:rsidRPr="00C9687C">
          <w:rPr>
            <w:rFonts w:ascii="Times New Roman" w:hAnsi="Times New Roman" w:cs="Times New Roman"/>
            <w:sz w:val="24"/>
            <w:szCs w:val="24"/>
          </w:rPr>
          <w:t xml:space="preserve">. ETIAS riikliku üksuse ülesandeks on reisilubade menetlemine, ETIAS riskiprofiilide ja jälgimisnimekirja haldamine, teiste liikmesriikide infopäringutele vastamine ja nendega konsulteerimine. Projekti raames kaetakse ETIAS riikliku üksuse </w:t>
        </w:r>
      </w:ins>
      <w:ins w:id="96" w:author="Aivi Kuivonen" w:date="2025-09-16T13:09:00Z" w16du:dateUtc="2025-09-16T10:09:00Z">
        <w:r w:rsidR="00672A5B">
          <w:rPr>
            <w:rFonts w:ascii="Times New Roman" w:hAnsi="Times New Roman" w:cs="Times New Roman"/>
            <w:sz w:val="24"/>
            <w:szCs w:val="24"/>
          </w:rPr>
          <w:t xml:space="preserve">loomisega seotud </w:t>
        </w:r>
      </w:ins>
      <w:ins w:id="97" w:author="Aivi Kuivonen" w:date="2025-09-15T16:18:00Z" w16du:dateUtc="2025-09-15T13:18:00Z">
        <w:r w:rsidRPr="00C9687C">
          <w:rPr>
            <w:rFonts w:ascii="Times New Roman" w:hAnsi="Times New Roman" w:cs="Times New Roman"/>
            <w:sz w:val="24"/>
            <w:szCs w:val="24"/>
          </w:rPr>
          <w:t>töö</w:t>
        </w:r>
      </w:ins>
      <w:ins w:id="98" w:author="Aivi Kuivonen" w:date="2025-09-16T13:09:00Z" w16du:dateUtc="2025-09-16T10:09:00Z">
        <w:r w:rsidR="00672A5B">
          <w:rPr>
            <w:rFonts w:ascii="Times New Roman" w:hAnsi="Times New Roman" w:cs="Times New Roman"/>
            <w:sz w:val="24"/>
            <w:szCs w:val="24"/>
          </w:rPr>
          <w:t>koh</w:t>
        </w:r>
      </w:ins>
      <w:ins w:id="99" w:author="Aivi Kuivonen" w:date="2025-09-16T13:11:00Z" w16du:dateUtc="2025-09-16T10:11:00Z">
        <w:r w:rsidR="00672A5B">
          <w:rPr>
            <w:rFonts w:ascii="Times New Roman" w:hAnsi="Times New Roman" w:cs="Times New Roman"/>
            <w:sz w:val="24"/>
            <w:szCs w:val="24"/>
          </w:rPr>
          <w:t>tade loomise kulu</w:t>
        </w:r>
      </w:ins>
      <w:ins w:id="100" w:author="Aivi Kuivonen" w:date="2025-09-15T16:18:00Z" w16du:dateUtc="2025-09-15T13:18:00Z">
        <w:r w:rsidRPr="00C9687C">
          <w:rPr>
            <w:rFonts w:ascii="Times New Roman" w:hAnsi="Times New Roman" w:cs="Times New Roman"/>
            <w:sz w:val="24"/>
            <w:szCs w:val="24"/>
          </w:rPr>
          <w:t>,</w:t>
        </w:r>
      </w:ins>
      <w:ins w:id="101" w:author="Aivi Kuivonen" w:date="2025-09-16T13:11:00Z" w16du:dateUtc="2025-09-16T10:11:00Z">
        <w:r w:rsidR="00672A5B">
          <w:rPr>
            <w:rFonts w:ascii="Times New Roman" w:hAnsi="Times New Roman" w:cs="Times New Roman"/>
            <w:sz w:val="24"/>
            <w:szCs w:val="24"/>
          </w:rPr>
          <w:t xml:space="preserve"> personalikulu ning</w:t>
        </w:r>
      </w:ins>
      <w:ins w:id="102" w:author="Aivi Kuivonen" w:date="2025-09-15T16:18:00Z" w16du:dateUtc="2025-09-15T13:18:00Z">
        <w:r w:rsidRPr="00C9687C">
          <w:rPr>
            <w:rFonts w:ascii="Times New Roman" w:hAnsi="Times New Roman" w:cs="Times New Roman"/>
            <w:sz w:val="24"/>
            <w:szCs w:val="24"/>
          </w:rPr>
          <w:t xml:space="preserve"> lähetus- ja koolituskulu.</w:t>
        </w:r>
      </w:ins>
    </w:p>
    <w:p w14:paraId="34C46907" w14:textId="21685A36" w:rsidR="00594A04" w:rsidRPr="00C9687C" w:rsidRDefault="00594A04" w:rsidP="00594A0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103" w:author="Aivi Kuivonen" w:date="2025-09-15T16:18:00Z" w16du:dateUtc="2025-09-15T13:18:00Z"/>
          <w:rFonts w:ascii="Times New Roman" w:hAnsi="Times New Roman" w:cs="Times New Roman"/>
          <w:sz w:val="24"/>
          <w:szCs w:val="24"/>
        </w:rPr>
      </w:pPr>
      <w:ins w:id="104" w:author="Aivi Kuivonen" w:date="2025-09-15T16:18:00Z" w16du:dateUtc="2025-09-15T13:18:00Z">
        <w:r w:rsidRPr="00C9687C">
          <w:rPr>
            <w:rFonts w:ascii="Times New Roman" w:hAnsi="Times New Roman" w:cs="Times New Roman"/>
            <w:sz w:val="24"/>
            <w:szCs w:val="24"/>
          </w:rPr>
          <w:t>Projekti abikõlblikkuse periood: 01.</w:t>
        </w:r>
      </w:ins>
      <w:ins w:id="105" w:author="Aivi Kuivonen" w:date="2025-09-15T16:21:00Z" w16du:dateUtc="2025-09-15T13:21:00Z">
        <w:r w:rsidR="00340CCD">
          <w:rPr>
            <w:rFonts w:ascii="Times New Roman" w:hAnsi="Times New Roman" w:cs="Times New Roman"/>
            <w:sz w:val="24"/>
            <w:szCs w:val="24"/>
          </w:rPr>
          <w:t>1</w:t>
        </w:r>
      </w:ins>
      <w:ins w:id="106" w:author="Aivi Kuivonen" w:date="2025-09-15T16:20:00Z" w16du:dateUtc="2025-09-15T13:20:00Z">
        <w:r>
          <w:rPr>
            <w:rFonts w:ascii="Times New Roman" w:hAnsi="Times New Roman" w:cs="Times New Roman"/>
            <w:sz w:val="24"/>
            <w:szCs w:val="24"/>
          </w:rPr>
          <w:t>1</w:t>
        </w:r>
      </w:ins>
      <w:ins w:id="107" w:author="Aivi Kuivonen" w:date="2025-09-15T16:18:00Z" w16du:dateUtc="2025-09-15T13:18:00Z">
        <w:r>
          <w:rPr>
            <w:rFonts w:ascii="Times New Roman" w:hAnsi="Times New Roman" w:cs="Times New Roman"/>
            <w:sz w:val="24"/>
            <w:szCs w:val="24"/>
          </w:rPr>
          <w:t>.202</w:t>
        </w:r>
      </w:ins>
      <w:ins w:id="108" w:author="Aivi Kuivonen" w:date="2025-09-15T16:20:00Z" w16du:dateUtc="2025-09-15T13:20:00Z">
        <w:r>
          <w:rPr>
            <w:rFonts w:ascii="Times New Roman" w:hAnsi="Times New Roman" w:cs="Times New Roman"/>
            <w:sz w:val="24"/>
            <w:szCs w:val="24"/>
          </w:rPr>
          <w:t>3</w:t>
        </w:r>
      </w:ins>
      <w:ins w:id="109" w:author="Aivi Kuivonen" w:date="2025-09-15T16:18:00Z" w16du:dateUtc="2025-09-15T13:18:00Z">
        <w:r w:rsidRPr="00C9687C">
          <w:rPr>
            <w:rFonts w:ascii="Times New Roman" w:hAnsi="Times New Roman" w:cs="Times New Roman"/>
            <w:sz w:val="24"/>
            <w:szCs w:val="24"/>
          </w:rPr>
          <w:t>–</w:t>
        </w:r>
        <w:r>
          <w:rPr>
            <w:rFonts w:ascii="Times New Roman" w:hAnsi="Times New Roman" w:cs="Times New Roman"/>
            <w:sz w:val="24"/>
            <w:szCs w:val="24"/>
          </w:rPr>
          <w:t>3</w:t>
        </w:r>
      </w:ins>
      <w:ins w:id="110" w:author="Aivi Kuivonen" w:date="2025-09-30T13:06:00Z" w16du:dateUtc="2025-09-30T10:06:00Z">
        <w:r w:rsidR="00AF0F6C">
          <w:rPr>
            <w:rFonts w:ascii="Times New Roman" w:hAnsi="Times New Roman" w:cs="Times New Roman"/>
            <w:sz w:val="24"/>
            <w:szCs w:val="24"/>
          </w:rPr>
          <w:t>1</w:t>
        </w:r>
      </w:ins>
      <w:ins w:id="111" w:author="Aivi Kuivonen" w:date="2025-09-15T16:20:00Z" w16du:dateUtc="2025-09-15T13:20:00Z">
        <w:r>
          <w:rPr>
            <w:rFonts w:ascii="Times New Roman" w:hAnsi="Times New Roman" w:cs="Times New Roman"/>
            <w:sz w:val="24"/>
            <w:szCs w:val="24"/>
          </w:rPr>
          <w:t>.</w:t>
        </w:r>
      </w:ins>
      <w:ins w:id="112" w:author="Aivi Kuivonen" w:date="2025-09-30T13:06:00Z" w16du:dateUtc="2025-09-30T10:06:00Z">
        <w:r w:rsidR="00AF0F6C">
          <w:rPr>
            <w:rFonts w:ascii="Times New Roman" w:hAnsi="Times New Roman" w:cs="Times New Roman"/>
            <w:sz w:val="24"/>
            <w:szCs w:val="24"/>
          </w:rPr>
          <w:t>12</w:t>
        </w:r>
      </w:ins>
      <w:ins w:id="113" w:author="Aivi Kuivonen" w:date="2025-09-15T16:18:00Z" w16du:dateUtc="2025-09-15T13:18:00Z">
        <w:r>
          <w:rPr>
            <w:rFonts w:ascii="Times New Roman" w:hAnsi="Times New Roman" w:cs="Times New Roman"/>
            <w:sz w:val="24"/>
            <w:szCs w:val="24"/>
          </w:rPr>
          <w:t>.</w:t>
        </w:r>
      </w:ins>
      <w:ins w:id="114" w:author="Aivi Kuivonen" w:date="2025-09-15T16:20:00Z" w16du:dateUtc="2025-09-15T13:20:00Z">
        <w:r>
          <w:rPr>
            <w:rFonts w:ascii="Times New Roman" w:hAnsi="Times New Roman" w:cs="Times New Roman"/>
            <w:sz w:val="24"/>
            <w:szCs w:val="24"/>
          </w:rPr>
          <w:t>2026</w:t>
        </w:r>
      </w:ins>
    </w:p>
    <w:p w14:paraId="6DFDF50D" w14:textId="77777777" w:rsidR="00594A04" w:rsidRPr="00C9687C" w:rsidRDefault="00594A04" w:rsidP="00594A0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115" w:author="Aivi Kuivonen" w:date="2025-09-15T16:18:00Z" w16du:dateUtc="2025-09-15T13:18:00Z"/>
          <w:rFonts w:ascii="Times New Roman" w:hAnsi="Times New Roman" w:cs="Times New Roman"/>
          <w:sz w:val="24"/>
          <w:szCs w:val="24"/>
        </w:rPr>
      </w:pPr>
      <w:ins w:id="116" w:author="Aivi Kuivonen" w:date="2025-09-15T16:18:00Z" w16du:dateUtc="2025-09-15T13:18:00Z">
        <w:r w:rsidRPr="00C9687C">
          <w:rPr>
            <w:rFonts w:ascii="Times New Roman" w:hAnsi="Times New Roman" w:cs="Times New Roman"/>
            <w:sz w:val="24"/>
            <w:szCs w:val="24"/>
          </w:rPr>
          <w:t>Projekti elluviija: PPA</w:t>
        </w:r>
      </w:ins>
    </w:p>
    <w:p w14:paraId="42AEE6D0" w14:textId="77777777" w:rsidR="00594A04" w:rsidRPr="00C9687C" w:rsidRDefault="00594A04" w:rsidP="00594A04">
      <w:pPr>
        <w:numPr>
          <w:ilvl w:val="3"/>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ins w:id="117" w:author="Aivi Kuivonen" w:date="2025-09-15T16:18:00Z" w16du:dateUtc="2025-09-15T13:18:00Z"/>
          <w:rFonts w:ascii="Times New Roman" w:hAnsi="Times New Roman" w:cs="Times New Roman"/>
          <w:sz w:val="24"/>
          <w:szCs w:val="24"/>
        </w:rPr>
      </w:pPr>
      <w:ins w:id="118" w:author="Aivi Kuivonen" w:date="2025-09-15T16:18:00Z" w16du:dateUtc="2025-09-15T13:18:00Z">
        <w:r w:rsidRPr="00C9687C">
          <w:rPr>
            <w:rFonts w:ascii="Times New Roman" w:hAnsi="Times New Roman" w:cs="Times New Roman"/>
            <w:sz w:val="24"/>
            <w:szCs w:val="24"/>
          </w:rPr>
          <w:t>Projekti sihtrühm: ETIAS riikliku üksuse töötajad</w:t>
        </w:r>
      </w:ins>
    </w:p>
    <w:bookmarkEnd w:id="79"/>
    <w:p w14:paraId="682AFBFD" w14:textId="112AEBB4" w:rsidR="00594A04" w:rsidRPr="00340CCD" w:rsidRDefault="00340CCD" w:rsidP="00594A04">
      <w:p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i/>
          <w:iCs/>
          <w:sz w:val="24"/>
          <w:szCs w:val="24"/>
        </w:rPr>
      </w:pPr>
      <w:ins w:id="119" w:author="Aivi Kuivonen" w:date="2025-09-15T16:21:00Z" w16du:dateUtc="2025-09-15T13:21:00Z">
        <w:r w:rsidRPr="00340CCD">
          <w:rPr>
            <w:rFonts w:ascii="Times New Roman" w:hAnsi="Times New Roman" w:cs="Times New Roman"/>
            <w:i/>
            <w:iCs/>
            <w:sz w:val="24"/>
            <w:szCs w:val="24"/>
          </w:rPr>
          <w:t>(muudetud siseministri … kk nr …)</w:t>
        </w:r>
      </w:ins>
    </w:p>
    <w:p w14:paraId="6273CE64" w14:textId="77777777" w:rsidR="00C9687C" w:rsidRPr="00C9687C" w:rsidRDefault="00C9687C" w:rsidP="00825234">
      <w:p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FC1C99E" w14:textId="77777777" w:rsidR="00C9687C" w:rsidRPr="00C9687C" w:rsidRDefault="00C9687C" w:rsidP="00825234">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Riigiabi</w:t>
      </w:r>
    </w:p>
    <w:p w14:paraId="18606C78" w14:textId="77777777" w:rsidR="00C9687C" w:rsidRPr="00C9687C" w:rsidRDefault="00C9687C" w:rsidP="008252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contextualSpacing/>
        <w:jc w:val="both"/>
        <w:rPr>
          <w:rFonts w:ascii="Times New Roman" w:hAnsi="Times New Roman" w:cs="Times New Roman"/>
          <w:sz w:val="24"/>
          <w:szCs w:val="24"/>
        </w:rPr>
      </w:pPr>
      <w:r w:rsidRPr="00C9687C">
        <w:rPr>
          <w:rFonts w:ascii="Times New Roman" w:hAnsi="Times New Roman" w:cs="Times New Roman"/>
          <w:sz w:val="24"/>
          <w:szCs w:val="24"/>
        </w:rPr>
        <w:t>Antav toetus ei ole riigiabi ega vähese tähtsusega abi.</w:t>
      </w:r>
    </w:p>
    <w:p w14:paraId="462E08AB" w14:textId="77777777" w:rsidR="00C9687C" w:rsidRPr="00C9687C" w:rsidRDefault="00C9687C" w:rsidP="00C9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contextualSpacing/>
        <w:jc w:val="both"/>
        <w:rPr>
          <w:rFonts w:ascii="Times New Roman" w:hAnsi="Times New Roman" w:cs="Times New Roman"/>
          <w:sz w:val="24"/>
          <w:szCs w:val="24"/>
        </w:rPr>
      </w:pPr>
    </w:p>
    <w:p w14:paraId="6F0F5020" w14:textId="77777777" w:rsidR="00C9687C" w:rsidRPr="00C9687C" w:rsidRDefault="00C9687C" w:rsidP="00825234">
      <w:pPr>
        <w:keepNext/>
        <w:numPr>
          <w:ilvl w:val="0"/>
          <w:numId w:val="5"/>
        </w:numPr>
        <w:spacing w:before="240" w:after="60" w:line="240" w:lineRule="auto"/>
        <w:ind w:left="284" w:hanging="284"/>
        <w:contextualSpacing/>
        <w:outlineLvl w:val="0"/>
        <w:rPr>
          <w:rFonts w:ascii="Times New Roman" w:eastAsia="Times New Roman" w:hAnsi="Times New Roman" w:cs="Times New Roman"/>
          <w:b/>
          <w:bCs/>
          <w:color w:val="000000" w:themeColor="text1"/>
          <w:kern w:val="32"/>
          <w:sz w:val="24"/>
          <w:szCs w:val="24"/>
        </w:rPr>
      </w:pPr>
      <w:bookmarkStart w:id="120" w:name="_Toc178472296"/>
      <w:bookmarkStart w:id="121" w:name="_Toc178407910"/>
      <w:bookmarkStart w:id="122" w:name="_Toc178406142"/>
      <w:bookmarkStart w:id="123" w:name="_Toc175708669"/>
      <w:bookmarkStart w:id="124" w:name="_Toc170275215"/>
      <w:bookmarkStart w:id="125" w:name="_Toc170272768"/>
      <w:bookmarkStart w:id="126" w:name="_Toc170205233"/>
      <w:bookmarkStart w:id="127" w:name="_Toc170120418"/>
      <w:bookmarkStart w:id="128" w:name="_Toc170119589"/>
      <w:bookmarkStart w:id="129" w:name="_Toc170119231"/>
      <w:r w:rsidRPr="00C9687C">
        <w:rPr>
          <w:rFonts w:ascii="Times New Roman" w:eastAsia="Times New Roman" w:hAnsi="Times New Roman" w:cs="Times New Roman"/>
          <w:b/>
          <w:bCs/>
          <w:color w:val="000000" w:themeColor="text1"/>
          <w:kern w:val="32"/>
          <w:sz w:val="24"/>
          <w:szCs w:val="24"/>
        </w:rPr>
        <w:t xml:space="preserve"> Eelarve ja tulemused</w:t>
      </w:r>
      <w:r w:rsidRPr="00C9687C">
        <w:rPr>
          <w:rFonts w:ascii="Times New Roman" w:hAnsi="Times New Roman" w:cs="Times New Roman"/>
          <w:sz w:val="24"/>
          <w:szCs w:val="24"/>
          <w:vertAlign w:val="superscript"/>
        </w:rPr>
        <w:footnoteReference w:id="9"/>
      </w:r>
    </w:p>
    <w:p w14:paraId="3981CAD2" w14:textId="052B4454"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TAT eelarve on</w:t>
      </w:r>
      <w:ins w:id="130" w:author="Aivi Kuivonen" w:date="2025-10-01T15:39:00Z" w16du:dateUtc="2025-10-01T12:39:00Z">
        <w:r w:rsidR="005517B5">
          <w:rPr>
            <w:rFonts w:ascii="Times New Roman" w:hAnsi="Times New Roman" w:cs="Times New Roman"/>
            <w:sz w:val="24"/>
            <w:szCs w:val="24"/>
          </w:rPr>
          <w:t xml:space="preserve"> </w:t>
        </w:r>
        <w:bookmarkStart w:id="131" w:name="_Hlk210306854"/>
        <w:r w:rsidR="005517B5">
          <w:rPr>
            <w:rFonts w:ascii="Times New Roman" w:eastAsia="Times New Roman" w:hAnsi="Times New Roman" w:cs="Times New Roman"/>
            <w:color w:val="000000" w:themeColor="text1"/>
            <w:sz w:val="24"/>
            <w:szCs w:val="24"/>
          </w:rPr>
          <w:t>10 042 882,87</w:t>
        </w:r>
      </w:ins>
      <w:r w:rsidRPr="00C9687C">
        <w:rPr>
          <w:rFonts w:ascii="Times New Roman" w:hAnsi="Times New Roman" w:cs="Times New Roman"/>
          <w:sz w:val="24"/>
          <w:szCs w:val="24"/>
        </w:rPr>
        <w:t xml:space="preserve"> </w:t>
      </w:r>
      <w:bookmarkEnd w:id="131"/>
      <w:del w:id="132" w:author="Aivi Kuivonen" w:date="2025-10-01T15:39:00Z" w16du:dateUtc="2025-10-01T12:39:00Z">
        <w:r w:rsidRPr="00C9687C" w:rsidDel="005517B5">
          <w:rPr>
            <w:rFonts w:ascii="Times New Roman" w:hAnsi="Times New Roman" w:cs="Times New Roman"/>
            <w:sz w:val="24"/>
            <w:szCs w:val="24"/>
          </w:rPr>
          <w:delText xml:space="preserve">9 862 882,87 </w:delText>
        </w:r>
      </w:del>
      <w:r w:rsidRPr="00C9687C">
        <w:rPr>
          <w:rFonts w:ascii="Times New Roman" w:hAnsi="Times New Roman" w:cs="Times New Roman"/>
          <w:sz w:val="24"/>
          <w:szCs w:val="24"/>
        </w:rPr>
        <w:t>eurot. Eelarve koosneb BMVI toetusest (75%) ja riiklikust kaasfinantseeringust (25%). Omafinantseeringut ei ole ette nähtud. Eelarve sisaldab käibemaksu.</w:t>
      </w:r>
      <w:ins w:id="133" w:author="Aivi Kuivonen" w:date="2025-10-01T15:39:00Z" w16du:dateUtc="2025-10-01T12:39:00Z">
        <w:r w:rsidR="00964F39">
          <w:rPr>
            <w:rFonts w:ascii="Times New Roman" w:hAnsi="Times New Roman" w:cs="Times New Roman"/>
            <w:sz w:val="24"/>
            <w:szCs w:val="24"/>
          </w:rPr>
          <w:t xml:space="preserve"> </w:t>
        </w:r>
        <w:r w:rsidR="00964F39" w:rsidRPr="00964F39">
          <w:rPr>
            <w:rFonts w:ascii="Times New Roman" w:hAnsi="Times New Roman" w:cs="Times New Roman"/>
            <w:i/>
            <w:iCs/>
            <w:sz w:val="24"/>
            <w:szCs w:val="24"/>
          </w:rPr>
          <w:t>(muudetud siseministri … kk nr …)</w:t>
        </w:r>
      </w:ins>
    </w:p>
    <w:p w14:paraId="434EA30B"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P</w:t>
      </w:r>
      <w:r w:rsidRPr="00C9687C">
        <w:rPr>
          <w:rFonts w:ascii="Times New Roman" w:hAnsi="Times New Roman" w:cs="Times New Roman"/>
          <w:bCs/>
          <w:sz w:val="24"/>
          <w:szCs w:val="24"/>
          <w:lang w:eastAsia="et-EE"/>
        </w:rPr>
        <w:t xml:space="preserve">unktis 2 nimetatud projektide tulemusena </w:t>
      </w:r>
      <w:bookmarkStart w:id="134" w:name="_Hlk116991161"/>
      <w:r w:rsidRPr="00C9687C">
        <w:rPr>
          <w:rFonts w:ascii="Times New Roman" w:hAnsi="Times New Roman" w:cs="Times New Roman"/>
          <w:bCs/>
          <w:sz w:val="24"/>
          <w:szCs w:val="24"/>
          <w:lang w:eastAsia="et-EE"/>
        </w:rPr>
        <w:t>toetab Eesti Euroopa piiri- ja rannikuvalvet välispiiridel tõhusa Euroopa integreeritud piirihalduse rakendamisel.</w:t>
      </w:r>
      <w:bookmarkEnd w:id="134"/>
    </w:p>
    <w:p w14:paraId="3AD1C526"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lang w:eastAsia="et-EE"/>
        </w:rPr>
      </w:pPr>
      <w:r w:rsidRPr="00C9687C">
        <w:rPr>
          <w:rFonts w:ascii="Times New Roman" w:hAnsi="Times New Roman" w:cs="Times New Roman"/>
          <w:sz w:val="24"/>
          <w:szCs w:val="24"/>
        </w:rPr>
        <w:t xml:space="preserve">Eelarve jagunemine ning </w:t>
      </w:r>
      <w:r w:rsidRPr="00C9687C">
        <w:rPr>
          <w:rFonts w:ascii="Times New Roman" w:hAnsi="Times New Roman" w:cs="Times New Roman"/>
          <w:bCs/>
          <w:sz w:val="24"/>
          <w:szCs w:val="24"/>
          <w:lang w:eastAsia="et-EE"/>
        </w:rPr>
        <w:t>projektide seireks ja hindamiseks kasutatavad kohustuslikud näitajad on toodud allolevas tabelis. Kõikide näitajate algtase on 0.</w:t>
      </w:r>
    </w:p>
    <w:p w14:paraId="1C8508B7" w14:textId="77777777" w:rsidR="00C9687C" w:rsidRPr="00825234" w:rsidRDefault="00C9687C" w:rsidP="00C9687C">
      <w:pPr>
        <w:ind w:left="0"/>
        <w:rPr>
          <w:rFonts w:ascii="Times New Roman" w:eastAsia="Times New Roman" w:hAnsi="Times New Roman" w:cs="Times New Roman"/>
          <w:iCs/>
          <w:color w:val="000000" w:themeColor="text1"/>
          <w:sz w:val="24"/>
          <w:szCs w:val="24"/>
          <w:lang w:eastAsia="et-EE"/>
        </w:rPr>
        <w:sectPr w:rsidR="00C9687C" w:rsidRPr="00825234" w:rsidSect="00994E04">
          <w:footerReference w:type="default" r:id="rId9"/>
          <w:pgSz w:w="11906" w:h="16838"/>
          <w:pgMar w:top="851" w:right="1417" w:bottom="993" w:left="1417" w:header="708" w:footer="708" w:gutter="0"/>
          <w:cols w:space="708"/>
          <w:docGrid w:linePitch="360"/>
        </w:sectPr>
      </w:pPr>
      <w:r w:rsidRPr="00C9687C">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3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2976"/>
        <w:gridCol w:w="1276"/>
        <w:gridCol w:w="1134"/>
        <w:gridCol w:w="1134"/>
        <w:gridCol w:w="2976"/>
      </w:tblGrid>
      <w:tr w:rsidR="00C9687C" w:rsidRPr="00C9687C" w14:paraId="588EE7CE" w14:textId="77777777" w:rsidTr="00AE0B1A">
        <w:trPr>
          <w:trHeight w:val="50"/>
        </w:trPr>
        <w:tc>
          <w:tcPr>
            <w:tcW w:w="2405" w:type="dxa"/>
          </w:tcPr>
          <w:p w14:paraId="36AC1A04"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bookmarkStart w:id="135" w:name="_Hlk210307508"/>
            <w:r w:rsidRPr="00C9687C">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036ED48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Projekti eelarve kokku (koos käibemaksuga), sh kaudsete kulude määr kogu projekti eelarvest</w:t>
            </w:r>
          </w:p>
        </w:tc>
        <w:tc>
          <w:tcPr>
            <w:tcW w:w="2976" w:type="dxa"/>
          </w:tcPr>
          <w:p w14:paraId="4DDB5CE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Kohustusliku näitaja kood ja nimetus</w:t>
            </w:r>
          </w:p>
        </w:tc>
        <w:tc>
          <w:tcPr>
            <w:tcW w:w="1276" w:type="dxa"/>
          </w:tcPr>
          <w:p w14:paraId="73874C4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Näitaja mõõtühik</w:t>
            </w:r>
          </w:p>
        </w:tc>
        <w:tc>
          <w:tcPr>
            <w:tcW w:w="1134" w:type="dxa"/>
          </w:tcPr>
          <w:p w14:paraId="288520A6"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Sihttase</w:t>
            </w:r>
          </w:p>
          <w:p w14:paraId="16423B47"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2024</w:t>
            </w:r>
          </w:p>
          <w:p w14:paraId="05E8C46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4DC339F9"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Sihttase</w:t>
            </w:r>
          </w:p>
          <w:p w14:paraId="5593D2C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
                <w:bCs/>
                <w:color w:val="000000" w:themeColor="text1"/>
                <w:sz w:val="24"/>
                <w:szCs w:val="24"/>
              </w:rPr>
              <w:t>2029</w:t>
            </w:r>
          </w:p>
        </w:tc>
        <w:tc>
          <w:tcPr>
            <w:tcW w:w="2976" w:type="dxa"/>
          </w:tcPr>
          <w:p w14:paraId="230A2DE1"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C9687C">
              <w:rPr>
                <w:rFonts w:ascii="Times New Roman" w:eastAsia="Times New Roman" w:hAnsi="Times New Roman" w:cs="Times New Roman"/>
                <w:b/>
                <w:bCs/>
                <w:color w:val="000000" w:themeColor="text1"/>
                <w:sz w:val="24"/>
                <w:szCs w:val="24"/>
              </w:rPr>
              <w:t xml:space="preserve">Selgitav teave </w:t>
            </w:r>
          </w:p>
        </w:tc>
      </w:tr>
      <w:tr w:rsidR="00C651B0" w:rsidRPr="00C9687C" w14:paraId="2392F52C" w14:textId="77777777" w:rsidTr="00CF6454">
        <w:trPr>
          <w:trHeight w:val="1104"/>
        </w:trPr>
        <w:tc>
          <w:tcPr>
            <w:tcW w:w="2405" w:type="dxa"/>
            <w:vMerge w:val="restart"/>
          </w:tcPr>
          <w:p w14:paraId="7D5FA638" w14:textId="77777777" w:rsidR="00C651B0" w:rsidRPr="00C9687C" w:rsidRDefault="00C651B0" w:rsidP="00C9687C">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bookmarkStart w:id="136" w:name="_Hlk210306921"/>
            <w:r w:rsidRPr="00C9687C">
              <w:rPr>
                <w:rFonts w:ascii="Times New Roman" w:eastAsia="Times New Roman" w:hAnsi="Times New Roman" w:cs="Times New Roman"/>
                <w:bCs/>
                <w:color w:val="000000" w:themeColor="text1"/>
                <w:sz w:val="24"/>
                <w:szCs w:val="24"/>
              </w:rPr>
              <w:t>SIRENE töövoo süsteemi (</w:t>
            </w:r>
            <w:proofErr w:type="spellStart"/>
            <w:r w:rsidRPr="00C9687C">
              <w:rPr>
                <w:rFonts w:ascii="Times New Roman" w:eastAsia="Times New Roman" w:hAnsi="Times New Roman" w:cs="Times New Roman"/>
                <w:bCs/>
                <w:color w:val="000000" w:themeColor="text1"/>
                <w:sz w:val="24"/>
                <w:szCs w:val="24"/>
              </w:rPr>
              <w:t>iSpoC</w:t>
            </w:r>
            <w:proofErr w:type="spellEnd"/>
            <w:r w:rsidRPr="00C9687C">
              <w:rPr>
                <w:rFonts w:ascii="Times New Roman" w:eastAsia="Times New Roman" w:hAnsi="Times New Roman" w:cs="Times New Roman"/>
                <w:bCs/>
                <w:color w:val="000000" w:themeColor="text1"/>
                <w:sz w:val="24"/>
                <w:szCs w:val="24"/>
              </w:rPr>
              <w:t xml:space="preserve">), Schengeni infosüsteemi (ESIS, ESIS_ADMIN) ja </w:t>
            </w:r>
            <w:proofErr w:type="spellStart"/>
            <w:r w:rsidRPr="00C9687C">
              <w:rPr>
                <w:rFonts w:ascii="Times New Roman" w:eastAsia="Times New Roman" w:hAnsi="Times New Roman" w:cs="Times New Roman"/>
                <w:bCs/>
                <w:color w:val="000000" w:themeColor="text1"/>
                <w:sz w:val="24"/>
                <w:szCs w:val="24"/>
              </w:rPr>
              <w:t>Interlyysi</w:t>
            </w:r>
            <w:proofErr w:type="spellEnd"/>
            <w:r w:rsidRPr="00C9687C">
              <w:rPr>
                <w:rFonts w:ascii="Times New Roman" w:eastAsia="Times New Roman" w:hAnsi="Times New Roman" w:cs="Times New Roman"/>
                <w:bCs/>
                <w:color w:val="000000" w:themeColor="text1"/>
                <w:sz w:val="24"/>
                <w:szCs w:val="24"/>
              </w:rPr>
              <w:t xml:space="preserve"> arendamine</w:t>
            </w:r>
            <w:bookmarkEnd w:id="136"/>
          </w:p>
        </w:tc>
        <w:tc>
          <w:tcPr>
            <w:tcW w:w="1843" w:type="dxa"/>
            <w:vMerge w:val="restart"/>
          </w:tcPr>
          <w:p w14:paraId="5978B11F" w14:textId="5BC4E7EF"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bookmarkStart w:id="137" w:name="_Hlk210306966"/>
            <w:ins w:id="138" w:author="Aivi Kuivonen" w:date="2025-09-15T15:30:00Z" w16du:dateUtc="2025-09-15T12:30:00Z">
              <w:r>
                <w:rPr>
                  <w:rFonts w:ascii="Times New Roman" w:eastAsia="Times New Roman" w:hAnsi="Times New Roman" w:cs="Times New Roman"/>
                  <w:color w:val="000000" w:themeColor="text1"/>
                  <w:sz w:val="24"/>
                  <w:szCs w:val="24"/>
                </w:rPr>
                <w:t>1 995</w:t>
              </w:r>
            </w:ins>
            <w:ins w:id="139" w:author="Aivi Kuivonen" w:date="2025-09-15T15:31:00Z" w16du:dateUtc="2025-09-15T12:31:00Z">
              <w:r>
                <w:rPr>
                  <w:rFonts w:ascii="Times New Roman" w:eastAsia="Times New Roman" w:hAnsi="Times New Roman" w:cs="Times New Roman"/>
                  <w:color w:val="000000" w:themeColor="text1"/>
                  <w:sz w:val="24"/>
                  <w:szCs w:val="24"/>
                </w:rPr>
                <w:t> </w:t>
              </w:r>
            </w:ins>
            <w:ins w:id="140" w:author="Aivi Kuivonen" w:date="2025-09-15T15:30:00Z" w16du:dateUtc="2025-09-15T12:30:00Z">
              <w:r>
                <w:rPr>
                  <w:rFonts w:ascii="Times New Roman" w:eastAsia="Times New Roman" w:hAnsi="Times New Roman" w:cs="Times New Roman"/>
                  <w:color w:val="000000" w:themeColor="text1"/>
                  <w:sz w:val="24"/>
                  <w:szCs w:val="24"/>
                </w:rPr>
                <w:t>457</w:t>
              </w:r>
            </w:ins>
            <w:ins w:id="141" w:author="Aivi Kuivonen" w:date="2025-09-15T15:31:00Z" w16du:dateUtc="2025-09-15T12:31:00Z">
              <w:r>
                <w:rPr>
                  <w:rFonts w:ascii="Times New Roman" w:eastAsia="Times New Roman" w:hAnsi="Times New Roman" w:cs="Times New Roman"/>
                  <w:color w:val="000000" w:themeColor="text1"/>
                  <w:sz w:val="24"/>
                  <w:szCs w:val="24"/>
                </w:rPr>
                <w:t xml:space="preserve"> </w:t>
              </w:r>
            </w:ins>
            <w:del w:id="142" w:author="Aivi Kuivonen" w:date="2025-09-15T15:30:00Z" w16du:dateUtc="2025-09-15T12:30:00Z">
              <w:r w:rsidRPr="00C9687C" w:rsidDel="00BE1CAC">
                <w:rPr>
                  <w:rFonts w:ascii="Times New Roman" w:eastAsia="Times New Roman" w:hAnsi="Times New Roman" w:cs="Times New Roman"/>
                  <w:color w:val="000000" w:themeColor="text1"/>
                  <w:sz w:val="24"/>
                  <w:szCs w:val="24"/>
                </w:rPr>
                <w:delText>1 815 457,00</w:delText>
              </w:r>
            </w:del>
            <w:r w:rsidRPr="00C9687C">
              <w:rPr>
                <w:rFonts w:ascii="Times New Roman" w:eastAsia="Times New Roman" w:hAnsi="Times New Roman" w:cs="Times New Roman"/>
                <w:color w:val="000000" w:themeColor="text1"/>
                <w:sz w:val="24"/>
                <w:szCs w:val="24"/>
              </w:rPr>
              <w:t xml:space="preserve"> sh kaudsed kulud 0,7% </w:t>
            </w:r>
            <w:bookmarkEnd w:id="137"/>
          </w:p>
        </w:tc>
        <w:tc>
          <w:tcPr>
            <w:tcW w:w="2976" w:type="dxa"/>
          </w:tcPr>
          <w:p w14:paraId="062FD8FE" w14:textId="77777777" w:rsidR="00C651B0" w:rsidRPr="00C9687C" w:rsidRDefault="00C651B0" w:rsidP="00BF5338">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BMVI </w:t>
            </w:r>
            <w:bookmarkStart w:id="143" w:name="_Hlk121129767"/>
            <w:r w:rsidRPr="00C9687C">
              <w:rPr>
                <w:rFonts w:ascii="Times New Roman" w:eastAsia="Times New Roman" w:hAnsi="Times New Roman" w:cs="Times New Roman"/>
                <w:color w:val="000000" w:themeColor="text1"/>
                <w:sz w:val="24"/>
                <w:szCs w:val="24"/>
              </w:rPr>
              <w:t>O.1.11 Välja töötatud/hooldatud/ajakohastatud suuremahuliste IT-süsteemide arv</w:t>
            </w:r>
            <w:bookmarkEnd w:id="143"/>
          </w:p>
        </w:tc>
        <w:tc>
          <w:tcPr>
            <w:tcW w:w="1276" w:type="dxa"/>
          </w:tcPr>
          <w:p w14:paraId="74A43CDF"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5BC0247B"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75446B0E"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val="restart"/>
          </w:tcPr>
          <w:p w14:paraId="5CCBF943"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 xml:space="preserve">O.1.11 ja O.1.11.1 </w:t>
            </w:r>
            <w:r w:rsidRPr="00C9687C">
              <w:rPr>
                <w:rFonts w:ascii="Times New Roman" w:eastAsia="Times New Roman" w:hAnsi="Times New Roman" w:cs="Times New Roman"/>
                <w:color w:val="000000" w:themeColor="text1"/>
                <w:sz w:val="24"/>
                <w:szCs w:val="24"/>
              </w:rPr>
              <w:t>hõlmavad EL-i suuremahuliste IT-süsteemide (EES, ETIAS, SIS, IO) arendust, hooldust, ülalpidamist ja uuendamist.</w:t>
            </w:r>
          </w:p>
          <w:p w14:paraId="18265EE0"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1312818F"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Toetuse saaja peab aruandes esitama teabe, millised infosüsteemid on mõõdikute all raporteeritud.</w:t>
            </w:r>
          </w:p>
          <w:p w14:paraId="4800F7AE"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682AB8E8"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b/>
                <w:bCs/>
                <w:color w:val="000000" w:themeColor="text1"/>
                <w:sz w:val="24"/>
                <w:szCs w:val="24"/>
              </w:rPr>
              <w:t>O.1.10</w:t>
            </w:r>
            <w:r w:rsidRPr="00C9687C">
              <w:rPr>
                <w:rFonts w:ascii="Times New Roman" w:eastAsia="Times New Roman" w:hAnsi="Times New Roman" w:cs="Times New Roman"/>
                <w:color w:val="000000" w:themeColor="text1"/>
                <w:sz w:val="24"/>
                <w:szCs w:val="24"/>
              </w:rPr>
              <w:t xml:space="preserve"> hõlmab kõiki piirihalduse IT-süsteemide ja IT-seadmete aspekte, sealhulgas suuremahulisi IT-süsteeme, välja arvatud VIS.</w:t>
            </w:r>
          </w:p>
          <w:p w14:paraId="4A048F4C"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Arendatav funktsioon tähendab uut funktsiooni või äsja valvesüsteemidega kaetud territooriumi, nt piirilõik.</w:t>
            </w:r>
          </w:p>
          <w:p w14:paraId="2BFA297B"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Hooldatud/täiendatud funktsioon tähendab mis </w:t>
            </w:r>
            <w:r w:rsidRPr="00C9687C">
              <w:rPr>
                <w:rFonts w:ascii="Times New Roman" w:eastAsia="Times New Roman" w:hAnsi="Times New Roman" w:cs="Times New Roman"/>
                <w:color w:val="000000" w:themeColor="text1"/>
                <w:sz w:val="24"/>
                <w:szCs w:val="24"/>
              </w:rPr>
              <w:lastRenderedPageBreak/>
              <w:t xml:space="preserve">tahes muudatust pärast selle tarnimist vigade või jõudluse parandamiseks.       </w:t>
            </w:r>
          </w:p>
          <w:p w14:paraId="3716297A"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Funktsioonide näited:</w:t>
            </w:r>
          </w:p>
          <w:p w14:paraId="68420655"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t>CIR: loo, värskenda ja kustuta</w:t>
            </w:r>
          </w:p>
          <w:p w14:paraId="47F9E2FD"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r>
            <w:proofErr w:type="spellStart"/>
            <w:r w:rsidRPr="00C9687C">
              <w:rPr>
                <w:rFonts w:ascii="Times New Roman" w:eastAsia="Times New Roman" w:hAnsi="Times New Roman" w:cs="Times New Roman"/>
                <w:color w:val="000000" w:themeColor="text1"/>
                <w:sz w:val="24"/>
                <w:szCs w:val="24"/>
              </w:rPr>
              <w:t>sBMS</w:t>
            </w:r>
            <w:proofErr w:type="spellEnd"/>
            <w:r w:rsidRPr="00C9687C">
              <w:rPr>
                <w:rFonts w:ascii="Times New Roman" w:eastAsia="Times New Roman" w:hAnsi="Times New Roman" w:cs="Times New Roman"/>
                <w:color w:val="000000" w:themeColor="text1"/>
                <w:sz w:val="24"/>
                <w:szCs w:val="24"/>
              </w:rPr>
              <w:t>: registreerimiste arv, kontrollimine, tuvastamine</w:t>
            </w:r>
          </w:p>
          <w:p w14:paraId="5885E444" w14:textId="77777777" w:rsidR="00C651B0" w:rsidRPr="00C9687C" w:rsidRDefault="00C651B0"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w:t>
            </w:r>
            <w:r w:rsidRPr="00C9687C">
              <w:rPr>
                <w:rFonts w:ascii="Times New Roman" w:eastAsia="Times New Roman" w:hAnsi="Times New Roman" w:cs="Times New Roman"/>
                <w:color w:val="000000" w:themeColor="text1"/>
                <w:sz w:val="24"/>
                <w:szCs w:val="24"/>
              </w:rPr>
              <w:tab/>
              <w:t>MID: loodud linkide arv, lahendatud kollaste linkide arv Arvesse võib võtta ka riiklikele infosüsteemidele lisatud funktsionaalsused, nt päringukiiruse või salvestusruumi suurenemine.                                                                                         Toetuse saaja peab aruandes esitama teabe, millised IT-funktsionaalsused on raporteeritud.</w:t>
            </w:r>
          </w:p>
        </w:tc>
      </w:tr>
      <w:tr w:rsidR="00183F5A" w:rsidRPr="00C9687C" w14:paraId="155E3CEA" w14:textId="77777777" w:rsidTr="00AE0B1A">
        <w:trPr>
          <w:trHeight w:val="50"/>
          <w:ins w:id="144" w:author="Aivi Kuivonen" w:date="2025-09-15T15:35:00Z"/>
        </w:trPr>
        <w:tc>
          <w:tcPr>
            <w:tcW w:w="2405" w:type="dxa"/>
            <w:vMerge/>
          </w:tcPr>
          <w:p w14:paraId="052D59B7" w14:textId="77777777" w:rsidR="00183F5A" w:rsidRPr="00C9687C" w:rsidRDefault="00183F5A" w:rsidP="00C9687C">
            <w:pPr>
              <w:autoSpaceDE w:val="0"/>
              <w:autoSpaceDN w:val="0"/>
              <w:adjustRightInd w:val="0"/>
              <w:spacing w:after="0" w:line="240" w:lineRule="auto"/>
              <w:ind w:left="0"/>
              <w:rPr>
                <w:ins w:id="145" w:author="Aivi Kuivonen" w:date="2025-09-15T15:35:00Z" w16du:dateUtc="2025-09-15T12:35:00Z"/>
                <w:rFonts w:ascii="Times New Roman" w:eastAsia="Times New Roman" w:hAnsi="Times New Roman" w:cs="Times New Roman"/>
                <w:bCs/>
                <w:color w:val="000000" w:themeColor="text1"/>
                <w:sz w:val="24"/>
                <w:szCs w:val="24"/>
              </w:rPr>
            </w:pPr>
          </w:p>
        </w:tc>
        <w:tc>
          <w:tcPr>
            <w:tcW w:w="1843" w:type="dxa"/>
            <w:vMerge/>
          </w:tcPr>
          <w:p w14:paraId="37D7716F" w14:textId="77777777" w:rsidR="00183F5A" w:rsidRDefault="00183F5A" w:rsidP="00C9687C">
            <w:pPr>
              <w:autoSpaceDE w:val="0"/>
              <w:autoSpaceDN w:val="0"/>
              <w:adjustRightInd w:val="0"/>
              <w:spacing w:after="0" w:line="240" w:lineRule="auto"/>
              <w:ind w:left="0"/>
              <w:jc w:val="both"/>
              <w:rPr>
                <w:ins w:id="146" w:author="Aivi Kuivonen" w:date="2025-09-15T15:35:00Z" w16du:dateUtc="2025-09-15T12:35:00Z"/>
                <w:rFonts w:ascii="Times New Roman" w:eastAsia="Times New Roman" w:hAnsi="Times New Roman" w:cs="Times New Roman"/>
                <w:color w:val="000000" w:themeColor="text1"/>
                <w:sz w:val="24"/>
                <w:szCs w:val="24"/>
              </w:rPr>
            </w:pPr>
          </w:p>
        </w:tc>
        <w:tc>
          <w:tcPr>
            <w:tcW w:w="2976" w:type="dxa"/>
          </w:tcPr>
          <w:p w14:paraId="5F2792C1" w14:textId="416EE5C1" w:rsidR="00183F5A" w:rsidRPr="00C9687C" w:rsidRDefault="00667D09" w:rsidP="00BF5338">
            <w:pPr>
              <w:autoSpaceDE w:val="0"/>
              <w:autoSpaceDN w:val="0"/>
              <w:adjustRightInd w:val="0"/>
              <w:spacing w:after="0" w:line="240" w:lineRule="auto"/>
              <w:ind w:left="0"/>
              <w:rPr>
                <w:ins w:id="147" w:author="Aivi Kuivonen" w:date="2025-09-15T15:35:00Z" w16du:dateUtc="2025-09-15T12:35:00Z"/>
                <w:rFonts w:ascii="Times New Roman" w:eastAsia="Times New Roman" w:hAnsi="Times New Roman" w:cs="Times New Roman"/>
                <w:color w:val="000000" w:themeColor="text1"/>
                <w:sz w:val="24"/>
                <w:szCs w:val="24"/>
              </w:rPr>
            </w:pPr>
            <w:bookmarkStart w:id="148" w:name="_Hlk210307070"/>
            <w:ins w:id="149" w:author="Aivi Kuivonen" w:date="2025-09-15T15:43:00Z" w16du:dateUtc="2025-09-15T12:43:00Z">
              <w:r w:rsidRPr="00C9687C">
                <w:rPr>
                  <w:rFonts w:ascii="Times New Roman" w:eastAsia="Times New Roman" w:hAnsi="Times New Roman" w:cs="Times New Roman"/>
                  <w:color w:val="000000" w:themeColor="text1"/>
                  <w:sz w:val="24"/>
                  <w:szCs w:val="24"/>
                </w:rPr>
                <w:t>BMVI O.1.10 Välja töötatud/hooldatud/ajakohastatud IT-funktsioonide arv</w:t>
              </w:r>
            </w:ins>
            <w:bookmarkEnd w:id="148"/>
          </w:p>
        </w:tc>
        <w:tc>
          <w:tcPr>
            <w:tcW w:w="1276" w:type="dxa"/>
          </w:tcPr>
          <w:p w14:paraId="0C35D161" w14:textId="505E9B6A" w:rsidR="00183F5A" w:rsidRPr="00C9687C" w:rsidRDefault="00667D09" w:rsidP="00C9687C">
            <w:pPr>
              <w:autoSpaceDE w:val="0"/>
              <w:autoSpaceDN w:val="0"/>
              <w:adjustRightInd w:val="0"/>
              <w:spacing w:after="0" w:line="240" w:lineRule="auto"/>
              <w:ind w:left="0"/>
              <w:jc w:val="both"/>
              <w:rPr>
                <w:ins w:id="150" w:author="Aivi Kuivonen" w:date="2025-09-15T15:35:00Z" w16du:dateUtc="2025-09-15T12:35:00Z"/>
                <w:rFonts w:ascii="Times New Roman" w:eastAsia="Times New Roman" w:hAnsi="Times New Roman" w:cs="Times New Roman"/>
                <w:color w:val="000000" w:themeColor="text1"/>
                <w:sz w:val="24"/>
                <w:szCs w:val="24"/>
              </w:rPr>
            </w:pPr>
            <w:ins w:id="151" w:author="Aivi Kuivonen" w:date="2025-09-15T15:43:00Z" w16du:dateUtc="2025-09-15T12:43:00Z">
              <w:r>
                <w:rPr>
                  <w:rFonts w:ascii="Times New Roman" w:eastAsia="Times New Roman" w:hAnsi="Times New Roman" w:cs="Times New Roman"/>
                  <w:color w:val="000000" w:themeColor="text1"/>
                  <w:sz w:val="24"/>
                  <w:szCs w:val="24"/>
                </w:rPr>
                <w:t>arv</w:t>
              </w:r>
            </w:ins>
          </w:p>
        </w:tc>
        <w:tc>
          <w:tcPr>
            <w:tcW w:w="1134" w:type="dxa"/>
          </w:tcPr>
          <w:p w14:paraId="07AE32DC" w14:textId="1590C5E9" w:rsidR="00183F5A" w:rsidRPr="00C9687C" w:rsidRDefault="00667D09" w:rsidP="00C9687C">
            <w:pPr>
              <w:autoSpaceDE w:val="0"/>
              <w:autoSpaceDN w:val="0"/>
              <w:adjustRightInd w:val="0"/>
              <w:spacing w:after="0" w:line="240" w:lineRule="auto"/>
              <w:ind w:left="0"/>
              <w:jc w:val="both"/>
              <w:rPr>
                <w:ins w:id="152" w:author="Aivi Kuivonen" w:date="2025-09-15T15:35:00Z" w16du:dateUtc="2025-09-15T12:35:00Z"/>
                <w:rFonts w:ascii="Times New Roman" w:eastAsia="Times New Roman" w:hAnsi="Times New Roman" w:cs="Times New Roman"/>
                <w:color w:val="000000" w:themeColor="text1"/>
                <w:sz w:val="24"/>
                <w:szCs w:val="24"/>
              </w:rPr>
            </w:pPr>
            <w:ins w:id="153" w:author="Aivi Kuivonen" w:date="2025-09-15T15:43:00Z" w16du:dateUtc="2025-09-15T12:43:00Z">
              <w:r>
                <w:rPr>
                  <w:rFonts w:ascii="Times New Roman" w:eastAsia="Times New Roman" w:hAnsi="Times New Roman" w:cs="Times New Roman"/>
                  <w:color w:val="000000" w:themeColor="text1"/>
                  <w:sz w:val="24"/>
                  <w:szCs w:val="24"/>
                </w:rPr>
                <w:t>0</w:t>
              </w:r>
            </w:ins>
          </w:p>
        </w:tc>
        <w:tc>
          <w:tcPr>
            <w:tcW w:w="1134" w:type="dxa"/>
          </w:tcPr>
          <w:p w14:paraId="40E1D360" w14:textId="217B665A" w:rsidR="00183F5A" w:rsidRPr="00C9687C" w:rsidRDefault="00667D09" w:rsidP="00C9687C">
            <w:pPr>
              <w:autoSpaceDE w:val="0"/>
              <w:autoSpaceDN w:val="0"/>
              <w:adjustRightInd w:val="0"/>
              <w:spacing w:after="0" w:line="240" w:lineRule="auto"/>
              <w:ind w:left="0"/>
              <w:jc w:val="both"/>
              <w:rPr>
                <w:ins w:id="154" w:author="Aivi Kuivonen" w:date="2025-09-15T15:35:00Z" w16du:dateUtc="2025-09-15T12:35:00Z"/>
                <w:rFonts w:ascii="Times New Roman" w:eastAsia="Times New Roman" w:hAnsi="Times New Roman" w:cs="Times New Roman"/>
                <w:bCs/>
                <w:color w:val="000000" w:themeColor="text1"/>
                <w:sz w:val="24"/>
                <w:szCs w:val="24"/>
              </w:rPr>
            </w:pPr>
            <w:ins w:id="155" w:author="Aivi Kuivonen" w:date="2025-09-15T15:44:00Z" w16du:dateUtc="2025-09-15T12:44:00Z">
              <w:r>
                <w:rPr>
                  <w:rFonts w:ascii="Times New Roman" w:eastAsia="Times New Roman" w:hAnsi="Times New Roman" w:cs="Times New Roman"/>
                  <w:bCs/>
                  <w:color w:val="000000" w:themeColor="text1"/>
                  <w:sz w:val="24"/>
                  <w:szCs w:val="24"/>
                </w:rPr>
                <w:t>6</w:t>
              </w:r>
            </w:ins>
          </w:p>
        </w:tc>
        <w:tc>
          <w:tcPr>
            <w:tcW w:w="2976" w:type="dxa"/>
            <w:vMerge/>
          </w:tcPr>
          <w:p w14:paraId="3276DF38" w14:textId="77777777" w:rsidR="00183F5A" w:rsidRPr="00C9687C" w:rsidRDefault="00183F5A" w:rsidP="00C9687C">
            <w:pPr>
              <w:autoSpaceDE w:val="0"/>
              <w:autoSpaceDN w:val="0"/>
              <w:adjustRightInd w:val="0"/>
              <w:spacing w:after="0" w:line="240" w:lineRule="auto"/>
              <w:ind w:left="0"/>
              <w:jc w:val="both"/>
              <w:rPr>
                <w:ins w:id="156" w:author="Aivi Kuivonen" w:date="2025-09-15T15:35:00Z" w16du:dateUtc="2025-09-15T12:35:00Z"/>
                <w:rFonts w:ascii="Times New Roman" w:eastAsia="Times New Roman" w:hAnsi="Times New Roman" w:cs="Times New Roman"/>
                <w:b/>
                <w:bCs/>
                <w:color w:val="000000" w:themeColor="text1"/>
                <w:sz w:val="24"/>
                <w:szCs w:val="24"/>
              </w:rPr>
            </w:pPr>
          </w:p>
        </w:tc>
      </w:tr>
      <w:tr w:rsidR="00183F5A" w:rsidRPr="00C9687C" w14:paraId="26DCD4E5" w14:textId="77777777" w:rsidTr="00AE0B1A">
        <w:trPr>
          <w:trHeight w:val="50"/>
          <w:ins w:id="157" w:author="Aivi Kuivonen" w:date="2025-09-15T15:35:00Z"/>
        </w:trPr>
        <w:tc>
          <w:tcPr>
            <w:tcW w:w="2405" w:type="dxa"/>
            <w:vMerge/>
          </w:tcPr>
          <w:p w14:paraId="4F1C52F8" w14:textId="77777777" w:rsidR="00183F5A" w:rsidRPr="00C9687C" w:rsidRDefault="00183F5A" w:rsidP="00C9687C">
            <w:pPr>
              <w:autoSpaceDE w:val="0"/>
              <w:autoSpaceDN w:val="0"/>
              <w:adjustRightInd w:val="0"/>
              <w:spacing w:after="0" w:line="240" w:lineRule="auto"/>
              <w:ind w:left="0"/>
              <w:rPr>
                <w:ins w:id="158" w:author="Aivi Kuivonen" w:date="2025-09-15T15:35:00Z" w16du:dateUtc="2025-09-15T12:35:00Z"/>
                <w:rFonts w:ascii="Times New Roman" w:eastAsia="Times New Roman" w:hAnsi="Times New Roman" w:cs="Times New Roman"/>
                <w:bCs/>
                <w:color w:val="000000" w:themeColor="text1"/>
                <w:sz w:val="24"/>
                <w:szCs w:val="24"/>
              </w:rPr>
            </w:pPr>
          </w:p>
        </w:tc>
        <w:tc>
          <w:tcPr>
            <w:tcW w:w="1843" w:type="dxa"/>
            <w:vMerge/>
          </w:tcPr>
          <w:p w14:paraId="0CA7CE16" w14:textId="77777777" w:rsidR="00183F5A" w:rsidRDefault="00183F5A" w:rsidP="00C9687C">
            <w:pPr>
              <w:autoSpaceDE w:val="0"/>
              <w:autoSpaceDN w:val="0"/>
              <w:adjustRightInd w:val="0"/>
              <w:spacing w:after="0" w:line="240" w:lineRule="auto"/>
              <w:ind w:left="0"/>
              <w:jc w:val="both"/>
              <w:rPr>
                <w:ins w:id="159" w:author="Aivi Kuivonen" w:date="2025-09-15T15:35:00Z" w16du:dateUtc="2025-09-15T12:35:00Z"/>
                <w:rFonts w:ascii="Times New Roman" w:eastAsia="Times New Roman" w:hAnsi="Times New Roman" w:cs="Times New Roman"/>
                <w:color w:val="000000" w:themeColor="text1"/>
                <w:sz w:val="24"/>
                <w:szCs w:val="24"/>
              </w:rPr>
            </w:pPr>
          </w:p>
        </w:tc>
        <w:tc>
          <w:tcPr>
            <w:tcW w:w="2976" w:type="dxa"/>
          </w:tcPr>
          <w:p w14:paraId="1C99DB3D" w14:textId="783C6A09" w:rsidR="00183F5A" w:rsidRPr="00C9687C" w:rsidRDefault="00667D09" w:rsidP="00C9687C">
            <w:pPr>
              <w:autoSpaceDE w:val="0"/>
              <w:autoSpaceDN w:val="0"/>
              <w:adjustRightInd w:val="0"/>
              <w:spacing w:after="0" w:line="240" w:lineRule="auto"/>
              <w:ind w:left="0"/>
              <w:jc w:val="both"/>
              <w:rPr>
                <w:ins w:id="160" w:author="Aivi Kuivonen" w:date="2025-09-15T15:35:00Z" w16du:dateUtc="2025-09-15T12:35:00Z"/>
                <w:rFonts w:ascii="Times New Roman" w:eastAsia="Times New Roman" w:hAnsi="Times New Roman" w:cs="Times New Roman"/>
                <w:color w:val="000000" w:themeColor="text1"/>
                <w:sz w:val="24"/>
                <w:szCs w:val="24"/>
              </w:rPr>
            </w:pPr>
            <w:bookmarkStart w:id="161" w:name="_Hlk210307143"/>
            <w:ins w:id="162" w:author="Aivi Kuivonen" w:date="2025-09-15T15:44:00Z" w16du:dateUtc="2025-09-15T12:44:00Z">
              <w:r>
                <w:rPr>
                  <w:rFonts w:ascii="Times New Roman" w:eastAsia="Times New Roman" w:hAnsi="Times New Roman" w:cs="Times New Roman"/>
                  <w:color w:val="000000" w:themeColor="text1"/>
                  <w:sz w:val="24"/>
                  <w:szCs w:val="24"/>
                </w:rPr>
                <w:t>BMVI R.1.</w:t>
              </w:r>
            </w:ins>
            <w:ins w:id="163" w:author="Aivi Kuivonen" w:date="2025-09-15T15:45:00Z" w16du:dateUtc="2025-09-15T12:45:00Z">
              <w:r>
                <w:rPr>
                  <w:rFonts w:ascii="Times New Roman" w:eastAsia="Times New Roman" w:hAnsi="Times New Roman" w:cs="Times New Roman"/>
                  <w:color w:val="000000" w:themeColor="text1"/>
                  <w:sz w:val="24"/>
                  <w:szCs w:val="24"/>
                </w:rPr>
                <w:t xml:space="preserve">18 </w:t>
              </w:r>
            </w:ins>
            <w:ins w:id="164" w:author="Aivi Kuivonen" w:date="2025-09-15T15:44:00Z" w16du:dateUtc="2025-09-15T12:44:00Z">
              <w:r w:rsidRPr="00667D09">
                <w:rPr>
                  <w:rFonts w:ascii="Times New Roman" w:eastAsia="Times New Roman" w:hAnsi="Times New Roman" w:cs="Times New Roman"/>
                  <w:color w:val="000000" w:themeColor="text1"/>
                  <w:sz w:val="24"/>
                  <w:szCs w:val="24"/>
                </w:rPr>
                <w:t>Piirihalduse valdkonnas läbi viidud Schengeni hindamiste ja haavatavuse hindamiste tulemusel esitatud soovituste arv, mida on arvesse võetud</w:t>
              </w:r>
              <w:bookmarkEnd w:id="161"/>
              <w:r w:rsidRPr="00667D09">
                <w:rPr>
                  <w:rFonts w:ascii="Times New Roman" w:eastAsia="Times New Roman" w:hAnsi="Times New Roman" w:cs="Times New Roman"/>
                  <w:color w:val="000000" w:themeColor="text1"/>
                  <w:sz w:val="24"/>
                  <w:szCs w:val="24"/>
                </w:rPr>
                <w:t>.</w:t>
              </w:r>
            </w:ins>
          </w:p>
        </w:tc>
        <w:tc>
          <w:tcPr>
            <w:tcW w:w="1276" w:type="dxa"/>
          </w:tcPr>
          <w:p w14:paraId="557C844E" w14:textId="25B9F398" w:rsidR="00183F5A" w:rsidRPr="00C9687C" w:rsidRDefault="00667D09" w:rsidP="00C9687C">
            <w:pPr>
              <w:autoSpaceDE w:val="0"/>
              <w:autoSpaceDN w:val="0"/>
              <w:adjustRightInd w:val="0"/>
              <w:spacing w:after="0" w:line="240" w:lineRule="auto"/>
              <w:ind w:left="0"/>
              <w:jc w:val="both"/>
              <w:rPr>
                <w:ins w:id="165" w:author="Aivi Kuivonen" w:date="2025-09-15T15:35:00Z" w16du:dateUtc="2025-09-15T12:35:00Z"/>
                <w:rFonts w:ascii="Times New Roman" w:eastAsia="Times New Roman" w:hAnsi="Times New Roman" w:cs="Times New Roman"/>
                <w:color w:val="000000" w:themeColor="text1"/>
                <w:sz w:val="24"/>
                <w:szCs w:val="24"/>
              </w:rPr>
            </w:pPr>
            <w:ins w:id="166" w:author="Aivi Kuivonen" w:date="2025-09-15T15:48:00Z" w16du:dateUtc="2025-09-15T12:48:00Z">
              <w:r>
                <w:rPr>
                  <w:rFonts w:ascii="Times New Roman" w:eastAsia="Times New Roman" w:hAnsi="Times New Roman" w:cs="Times New Roman"/>
                  <w:color w:val="000000" w:themeColor="text1"/>
                  <w:sz w:val="24"/>
                  <w:szCs w:val="24"/>
                </w:rPr>
                <w:t>arv</w:t>
              </w:r>
            </w:ins>
          </w:p>
        </w:tc>
        <w:tc>
          <w:tcPr>
            <w:tcW w:w="1134" w:type="dxa"/>
          </w:tcPr>
          <w:p w14:paraId="24EC99AD" w14:textId="22DE9C24" w:rsidR="00183F5A" w:rsidRPr="00C9687C" w:rsidRDefault="00667D09" w:rsidP="00C9687C">
            <w:pPr>
              <w:autoSpaceDE w:val="0"/>
              <w:autoSpaceDN w:val="0"/>
              <w:adjustRightInd w:val="0"/>
              <w:spacing w:after="0" w:line="240" w:lineRule="auto"/>
              <w:ind w:left="0"/>
              <w:jc w:val="both"/>
              <w:rPr>
                <w:ins w:id="167" w:author="Aivi Kuivonen" w:date="2025-09-15T15:35:00Z" w16du:dateUtc="2025-09-15T12:35:00Z"/>
                <w:rFonts w:ascii="Times New Roman" w:eastAsia="Times New Roman" w:hAnsi="Times New Roman" w:cs="Times New Roman"/>
                <w:color w:val="000000" w:themeColor="text1"/>
                <w:sz w:val="24"/>
                <w:szCs w:val="24"/>
              </w:rPr>
            </w:pPr>
            <w:ins w:id="168" w:author="Aivi Kuivonen" w:date="2025-09-15T15:48:00Z" w16du:dateUtc="2025-09-15T12:48:00Z">
              <w:r>
                <w:rPr>
                  <w:rFonts w:ascii="Times New Roman" w:eastAsia="Times New Roman" w:hAnsi="Times New Roman" w:cs="Times New Roman"/>
                  <w:color w:val="000000" w:themeColor="text1"/>
                  <w:sz w:val="24"/>
                  <w:szCs w:val="24"/>
                </w:rPr>
                <w:t>0</w:t>
              </w:r>
            </w:ins>
          </w:p>
        </w:tc>
        <w:tc>
          <w:tcPr>
            <w:tcW w:w="1134" w:type="dxa"/>
          </w:tcPr>
          <w:p w14:paraId="23D0468F" w14:textId="5E9D90CB" w:rsidR="00183F5A" w:rsidRPr="00C9687C" w:rsidRDefault="00667D09" w:rsidP="00C9687C">
            <w:pPr>
              <w:autoSpaceDE w:val="0"/>
              <w:autoSpaceDN w:val="0"/>
              <w:adjustRightInd w:val="0"/>
              <w:spacing w:after="0" w:line="240" w:lineRule="auto"/>
              <w:ind w:left="0"/>
              <w:jc w:val="both"/>
              <w:rPr>
                <w:ins w:id="169" w:author="Aivi Kuivonen" w:date="2025-09-15T15:35:00Z" w16du:dateUtc="2025-09-15T12:35:00Z"/>
                <w:rFonts w:ascii="Times New Roman" w:eastAsia="Times New Roman" w:hAnsi="Times New Roman" w:cs="Times New Roman"/>
                <w:bCs/>
                <w:color w:val="000000" w:themeColor="text1"/>
                <w:sz w:val="24"/>
                <w:szCs w:val="24"/>
              </w:rPr>
            </w:pPr>
            <w:ins w:id="170" w:author="Aivi Kuivonen" w:date="2025-09-15T15:48:00Z" w16du:dateUtc="2025-09-15T12:48:00Z">
              <w:r>
                <w:rPr>
                  <w:rFonts w:ascii="Times New Roman" w:eastAsia="Times New Roman" w:hAnsi="Times New Roman" w:cs="Times New Roman"/>
                  <w:bCs/>
                  <w:color w:val="000000" w:themeColor="text1"/>
                  <w:sz w:val="24"/>
                  <w:szCs w:val="24"/>
                </w:rPr>
                <w:t>7</w:t>
              </w:r>
            </w:ins>
          </w:p>
        </w:tc>
        <w:tc>
          <w:tcPr>
            <w:tcW w:w="2976" w:type="dxa"/>
            <w:vMerge/>
          </w:tcPr>
          <w:p w14:paraId="082FA515" w14:textId="77777777" w:rsidR="00183F5A" w:rsidRPr="00C9687C" w:rsidRDefault="00183F5A" w:rsidP="00C9687C">
            <w:pPr>
              <w:autoSpaceDE w:val="0"/>
              <w:autoSpaceDN w:val="0"/>
              <w:adjustRightInd w:val="0"/>
              <w:spacing w:after="0" w:line="240" w:lineRule="auto"/>
              <w:ind w:left="0"/>
              <w:jc w:val="both"/>
              <w:rPr>
                <w:ins w:id="171" w:author="Aivi Kuivonen" w:date="2025-09-15T15:35:00Z" w16du:dateUtc="2025-09-15T12:35:00Z"/>
                <w:rFonts w:ascii="Times New Roman" w:eastAsia="Times New Roman" w:hAnsi="Times New Roman" w:cs="Times New Roman"/>
                <w:b/>
                <w:bCs/>
                <w:color w:val="000000" w:themeColor="text1"/>
                <w:sz w:val="24"/>
                <w:szCs w:val="24"/>
              </w:rPr>
            </w:pPr>
          </w:p>
        </w:tc>
      </w:tr>
      <w:tr w:rsidR="00C9687C" w:rsidRPr="00C9687C" w14:paraId="2A1818CA" w14:textId="77777777" w:rsidTr="00AE0B1A">
        <w:trPr>
          <w:trHeight w:val="160"/>
        </w:trPr>
        <w:tc>
          <w:tcPr>
            <w:tcW w:w="2405" w:type="dxa"/>
            <w:vMerge w:val="restart"/>
          </w:tcPr>
          <w:p w14:paraId="57D4651C"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bookmarkStart w:id="172" w:name="_Hlk210307389"/>
            <w:proofErr w:type="spellStart"/>
            <w:r w:rsidRPr="00C9687C">
              <w:rPr>
                <w:rFonts w:ascii="Times New Roman" w:eastAsia="Times New Roman" w:hAnsi="Times New Roman" w:cs="Times New Roman"/>
                <w:color w:val="000000" w:themeColor="text1"/>
                <w:sz w:val="24"/>
                <w:szCs w:val="24"/>
              </w:rPr>
              <w:t>InterOperability</w:t>
            </w:r>
            <w:proofErr w:type="spellEnd"/>
            <w:r w:rsidRPr="00C9687C">
              <w:rPr>
                <w:rFonts w:ascii="Times New Roman" w:eastAsia="Times New Roman" w:hAnsi="Times New Roman" w:cs="Times New Roman"/>
                <w:color w:val="000000" w:themeColor="text1"/>
                <w:sz w:val="24"/>
                <w:szCs w:val="24"/>
              </w:rPr>
              <w:t xml:space="preserve"> ehk koostalitlusvõime arendamine Eestis</w:t>
            </w:r>
            <w:bookmarkEnd w:id="172"/>
          </w:p>
        </w:tc>
        <w:tc>
          <w:tcPr>
            <w:tcW w:w="1843" w:type="dxa"/>
            <w:vMerge w:val="restart"/>
          </w:tcPr>
          <w:p w14:paraId="0A37D1FF"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4 020 000,00, sh kaudsed kulud 1,3%</w:t>
            </w:r>
          </w:p>
        </w:tc>
        <w:tc>
          <w:tcPr>
            <w:tcW w:w="2976" w:type="dxa"/>
          </w:tcPr>
          <w:p w14:paraId="1A7FC98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3363FC9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1DDEFD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0EAD627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2CA7529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54E665BF" w14:textId="77777777" w:rsidTr="00AE0B1A">
        <w:trPr>
          <w:trHeight w:val="160"/>
        </w:trPr>
        <w:tc>
          <w:tcPr>
            <w:tcW w:w="2405" w:type="dxa"/>
            <w:vMerge/>
          </w:tcPr>
          <w:p w14:paraId="797BBE1E"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1B3982B5"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2976" w:type="dxa"/>
          </w:tcPr>
          <w:p w14:paraId="08580C56"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bookmarkStart w:id="173" w:name="_Hlk121129799"/>
            <w:r w:rsidRPr="00C9687C">
              <w:rPr>
                <w:rFonts w:ascii="Times New Roman" w:eastAsia="Times New Roman" w:hAnsi="Times New Roman" w:cs="Times New Roman"/>
                <w:color w:val="000000" w:themeColor="text1"/>
                <w:sz w:val="24"/>
                <w:szCs w:val="24"/>
              </w:rPr>
              <w:t>BMVI O.1.11.1 Välja töötatud/hooldatud/ajakohastatud suuremahuliste IT-süsteemide arv, millest omakorda välja töötatud suuremahuliste IT-süsteemide arv</w:t>
            </w:r>
            <w:bookmarkEnd w:id="173"/>
          </w:p>
        </w:tc>
        <w:tc>
          <w:tcPr>
            <w:tcW w:w="1276" w:type="dxa"/>
          </w:tcPr>
          <w:p w14:paraId="34DDE3A9"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3F73888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4E48D35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5ADFC0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bookmarkEnd w:id="135"/>
      <w:tr w:rsidR="00C9687C" w:rsidRPr="00C9687C" w14:paraId="55E0A686" w14:textId="77777777" w:rsidTr="00AE0B1A">
        <w:trPr>
          <w:trHeight w:val="160"/>
        </w:trPr>
        <w:tc>
          <w:tcPr>
            <w:tcW w:w="2405" w:type="dxa"/>
            <w:vMerge/>
          </w:tcPr>
          <w:p w14:paraId="25DA4128"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1025D2B"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2976" w:type="dxa"/>
          </w:tcPr>
          <w:p w14:paraId="12BD18F5" w14:textId="77ED1539"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del w:id="174" w:author="Aivi Kuivonen" w:date="2025-09-15T15:47:00Z" w16du:dateUtc="2025-09-15T12:47:00Z">
              <w:r w:rsidRPr="00C9687C" w:rsidDel="00667D09">
                <w:rPr>
                  <w:rFonts w:ascii="Times New Roman" w:eastAsia="Times New Roman" w:hAnsi="Times New Roman" w:cs="Times New Roman"/>
                  <w:color w:val="000000" w:themeColor="text1"/>
                  <w:sz w:val="24"/>
                  <w:szCs w:val="24"/>
                </w:rPr>
                <w:delText>BMVI O.1.10 Välja töötatud/hooldatud/ajakohastatud IT-funktsioonide arv</w:delText>
              </w:r>
            </w:del>
          </w:p>
        </w:tc>
        <w:tc>
          <w:tcPr>
            <w:tcW w:w="1276" w:type="dxa"/>
          </w:tcPr>
          <w:p w14:paraId="7B733CC7" w14:textId="72E06A9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del w:id="175" w:author="Aivi Kuivonen" w:date="2025-09-15T15:47:00Z" w16du:dateUtc="2025-09-15T12:47:00Z">
              <w:r w:rsidRPr="00C9687C" w:rsidDel="00667D09">
                <w:rPr>
                  <w:rFonts w:ascii="Times New Roman" w:eastAsia="Times New Roman" w:hAnsi="Times New Roman" w:cs="Times New Roman"/>
                  <w:color w:val="000000" w:themeColor="text1"/>
                  <w:sz w:val="24"/>
                  <w:szCs w:val="24"/>
                </w:rPr>
                <w:delText>arv</w:delText>
              </w:r>
            </w:del>
          </w:p>
        </w:tc>
        <w:tc>
          <w:tcPr>
            <w:tcW w:w="1134" w:type="dxa"/>
          </w:tcPr>
          <w:p w14:paraId="0EEF8CF7" w14:textId="1B9E9C5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76" w:author="Aivi Kuivonen" w:date="2025-09-15T15:47:00Z" w16du:dateUtc="2025-09-15T12:47:00Z">
              <w:r w:rsidRPr="00C9687C" w:rsidDel="00667D09">
                <w:rPr>
                  <w:rFonts w:ascii="Times New Roman" w:eastAsia="Times New Roman" w:hAnsi="Times New Roman" w:cs="Times New Roman"/>
                  <w:color w:val="000000" w:themeColor="text1"/>
                  <w:sz w:val="24"/>
                  <w:szCs w:val="24"/>
                </w:rPr>
                <w:delText>1</w:delText>
              </w:r>
            </w:del>
          </w:p>
        </w:tc>
        <w:tc>
          <w:tcPr>
            <w:tcW w:w="1134" w:type="dxa"/>
          </w:tcPr>
          <w:p w14:paraId="16FF9E26" w14:textId="3E8F1872"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77" w:author="Aivi Kuivonen" w:date="2025-09-15T15:47:00Z" w16du:dateUtc="2025-09-15T12:47:00Z">
              <w:r w:rsidRPr="00C9687C" w:rsidDel="00667D09">
                <w:rPr>
                  <w:rFonts w:ascii="Times New Roman" w:eastAsia="Times New Roman" w:hAnsi="Times New Roman" w:cs="Times New Roman"/>
                  <w:bCs/>
                  <w:color w:val="000000" w:themeColor="text1"/>
                  <w:sz w:val="24"/>
                  <w:szCs w:val="24"/>
                </w:rPr>
                <w:delText>3</w:delText>
              </w:r>
            </w:del>
          </w:p>
        </w:tc>
        <w:tc>
          <w:tcPr>
            <w:tcW w:w="2976" w:type="dxa"/>
            <w:vMerge/>
          </w:tcPr>
          <w:p w14:paraId="6762D70B"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667FA83F" w14:textId="77777777" w:rsidTr="00AE0B1A">
        <w:trPr>
          <w:trHeight w:val="160"/>
        </w:trPr>
        <w:tc>
          <w:tcPr>
            <w:tcW w:w="2405" w:type="dxa"/>
          </w:tcPr>
          <w:p w14:paraId="2661413E" w14:textId="397E7738" w:rsidR="00C9687C" w:rsidRPr="00C9687C" w:rsidRDefault="00C9687C" w:rsidP="00C96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color w:val="000000" w:themeColor="text1"/>
                <w:sz w:val="24"/>
                <w:szCs w:val="24"/>
              </w:rPr>
            </w:pPr>
            <w:bookmarkStart w:id="178" w:name="_Hlk210307444"/>
            <w:bookmarkStart w:id="179" w:name="_Hlk210307308"/>
            <w:r w:rsidRPr="00C9687C">
              <w:rPr>
                <w:rFonts w:ascii="Times New Roman" w:eastAsia="Times New Roman" w:hAnsi="Times New Roman" w:cs="Times New Roman"/>
                <w:color w:val="000000" w:themeColor="text1"/>
                <w:sz w:val="24"/>
                <w:szCs w:val="24"/>
              </w:rPr>
              <w:t>ETIAS riiklik üksus</w:t>
            </w:r>
            <w:ins w:id="180" w:author="Aivi Kuivonen" w:date="2025-09-15T15:49:00Z" w16du:dateUtc="2025-09-15T12:49:00Z">
              <w:r w:rsidR="00C651B0">
                <w:rPr>
                  <w:rFonts w:ascii="Times New Roman" w:eastAsia="Times New Roman" w:hAnsi="Times New Roman" w:cs="Times New Roman"/>
                  <w:color w:val="000000" w:themeColor="text1"/>
                  <w:sz w:val="24"/>
                  <w:szCs w:val="24"/>
                </w:rPr>
                <w:t xml:space="preserve"> </w:t>
              </w:r>
              <w:bookmarkEnd w:id="178"/>
              <w:r w:rsidR="00C651B0">
                <w:rPr>
                  <w:rFonts w:ascii="Times New Roman" w:eastAsia="Times New Roman" w:hAnsi="Times New Roman" w:cs="Times New Roman"/>
                  <w:color w:val="000000" w:themeColor="text1"/>
                  <w:sz w:val="24"/>
                  <w:szCs w:val="24"/>
                </w:rPr>
                <w:t xml:space="preserve">(enne ETIAS </w:t>
              </w:r>
              <w:proofErr w:type="spellStart"/>
              <w:r w:rsidR="00C651B0" w:rsidRPr="00BF5338">
                <w:rPr>
                  <w:rFonts w:ascii="Times New Roman" w:eastAsia="Times New Roman" w:hAnsi="Times New Roman" w:cs="Times New Roman"/>
                  <w:i/>
                  <w:iCs/>
                  <w:color w:val="000000" w:themeColor="text1"/>
                  <w:sz w:val="24"/>
                  <w:szCs w:val="24"/>
                </w:rPr>
                <w:t>live</w:t>
              </w:r>
              <w:r w:rsidR="00C651B0">
                <w:rPr>
                  <w:rFonts w:ascii="Times New Roman" w:eastAsia="Times New Roman" w:hAnsi="Times New Roman" w:cs="Times New Roman"/>
                  <w:color w:val="000000" w:themeColor="text1"/>
                  <w:sz w:val="24"/>
                  <w:szCs w:val="24"/>
                </w:rPr>
                <w:t>’i</w:t>
              </w:r>
              <w:proofErr w:type="spellEnd"/>
              <w:r w:rsidR="00C651B0">
                <w:rPr>
                  <w:rFonts w:ascii="Times New Roman" w:eastAsia="Times New Roman" w:hAnsi="Times New Roman" w:cs="Times New Roman"/>
                  <w:color w:val="000000" w:themeColor="text1"/>
                  <w:sz w:val="24"/>
                  <w:szCs w:val="24"/>
                </w:rPr>
                <w:t>)</w:t>
              </w:r>
            </w:ins>
          </w:p>
        </w:tc>
        <w:tc>
          <w:tcPr>
            <w:tcW w:w="1843" w:type="dxa"/>
          </w:tcPr>
          <w:p w14:paraId="7C10A3D6" w14:textId="435358DE" w:rsidR="00C9687C" w:rsidRPr="00C9687C" w:rsidRDefault="00C651B0" w:rsidP="00C9687C">
            <w:pPr>
              <w:spacing w:after="0" w:line="240" w:lineRule="auto"/>
              <w:ind w:left="0"/>
              <w:jc w:val="both"/>
              <w:rPr>
                <w:rFonts w:ascii="Times New Roman" w:eastAsia="Times New Roman" w:hAnsi="Times New Roman" w:cs="Times New Roman"/>
                <w:color w:val="000000" w:themeColor="text1"/>
                <w:sz w:val="24"/>
                <w:szCs w:val="24"/>
              </w:rPr>
            </w:pPr>
            <w:ins w:id="181" w:author="Aivi Kuivonen" w:date="2025-09-15T15:51:00Z" w16du:dateUtc="2025-09-15T12:51:00Z">
              <w:r>
                <w:rPr>
                  <w:rFonts w:ascii="Times New Roman" w:eastAsia="Times New Roman" w:hAnsi="Times New Roman" w:cs="Times New Roman"/>
                  <w:color w:val="000000" w:themeColor="text1"/>
                  <w:sz w:val="24"/>
                  <w:szCs w:val="24"/>
                </w:rPr>
                <w:t xml:space="preserve">549 180,87 </w:t>
              </w:r>
            </w:ins>
            <w:del w:id="182" w:author="Aivi Kuivonen" w:date="2025-09-15T15:51:00Z" w16du:dateUtc="2025-09-15T12:51:00Z">
              <w:r w:rsidR="00C9687C" w:rsidRPr="00C9687C" w:rsidDel="00C651B0">
                <w:rPr>
                  <w:rFonts w:ascii="Times New Roman" w:eastAsia="Times New Roman" w:hAnsi="Times New Roman" w:cs="Times New Roman"/>
                  <w:color w:val="000000" w:themeColor="text1"/>
                  <w:sz w:val="24"/>
                  <w:szCs w:val="24"/>
                </w:rPr>
                <w:delText>1 549</w:delText>
              </w:r>
            </w:del>
            <w:del w:id="183" w:author="Aivi Kuivonen" w:date="2025-09-15T15:50:00Z" w16du:dateUtc="2025-09-15T12:50:00Z">
              <w:r w:rsidR="00C9687C" w:rsidRPr="00C9687C" w:rsidDel="00C651B0">
                <w:rPr>
                  <w:rFonts w:ascii="Times New Roman" w:eastAsia="Times New Roman" w:hAnsi="Times New Roman" w:cs="Times New Roman"/>
                  <w:color w:val="000000" w:themeColor="text1"/>
                  <w:sz w:val="24"/>
                  <w:szCs w:val="24"/>
                </w:rPr>
                <w:delText> 180,87</w:delText>
              </w:r>
            </w:del>
            <w:r w:rsidR="00C9687C" w:rsidRPr="00C9687C">
              <w:rPr>
                <w:rFonts w:ascii="Times New Roman" w:eastAsia="Times New Roman" w:hAnsi="Times New Roman" w:cs="Times New Roman"/>
                <w:color w:val="000000" w:themeColor="text1"/>
                <w:sz w:val="24"/>
                <w:szCs w:val="24"/>
              </w:rPr>
              <w:t xml:space="preserve">, sh kaudsed kulud 3,9% </w:t>
            </w:r>
          </w:p>
        </w:tc>
        <w:tc>
          <w:tcPr>
            <w:tcW w:w="2976" w:type="dxa"/>
          </w:tcPr>
          <w:p w14:paraId="256A516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7AC20EF8"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01C53A88"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w:t>
            </w:r>
          </w:p>
        </w:tc>
        <w:tc>
          <w:tcPr>
            <w:tcW w:w="1134" w:type="dxa"/>
          </w:tcPr>
          <w:p w14:paraId="06631F6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1</w:t>
            </w:r>
          </w:p>
        </w:tc>
        <w:tc>
          <w:tcPr>
            <w:tcW w:w="2976" w:type="dxa"/>
            <w:vMerge/>
          </w:tcPr>
          <w:p w14:paraId="23B80AB6"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651B0" w:rsidRPr="00C9687C" w14:paraId="1E91E83A" w14:textId="77777777" w:rsidTr="00AE0B1A">
        <w:trPr>
          <w:trHeight w:val="160"/>
          <w:ins w:id="184" w:author="Aivi Kuivonen" w:date="2025-09-15T15:49:00Z"/>
        </w:trPr>
        <w:tc>
          <w:tcPr>
            <w:tcW w:w="2405" w:type="dxa"/>
          </w:tcPr>
          <w:p w14:paraId="03054EA3" w14:textId="2122521A" w:rsidR="00C651B0" w:rsidRPr="00C9687C" w:rsidRDefault="00C651B0" w:rsidP="00C96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ins w:id="185" w:author="Aivi Kuivonen" w:date="2025-09-15T15:49:00Z" w16du:dateUtc="2025-09-15T12:49:00Z"/>
                <w:rFonts w:ascii="Times New Roman" w:eastAsia="Times New Roman" w:hAnsi="Times New Roman" w:cs="Times New Roman"/>
                <w:color w:val="000000" w:themeColor="text1"/>
                <w:sz w:val="24"/>
                <w:szCs w:val="24"/>
              </w:rPr>
            </w:pPr>
            <w:ins w:id="186" w:author="Aivi Kuivonen" w:date="2025-09-15T15:49:00Z" w16du:dateUtc="2025-09-15T12:49:00Z">
              <w:r w:rsidRPr="00C9687C">
                <w:rPr>
                  <w:rFonts w:ascii="Times New Roman" w:eastAsia="Times New Roman" w:hAnsi="Times New Roman" w:cs="Times New Roman"/>
                  <w:color w:val="000000" w:themeColor="text1"/>
                  <w:sz w:val="24"/>
                  <w:szCs w:val="24"/>
                </w:rPr>
                <w:t>ETIAS riiklik üksus</w:t>
              </w:r>
            </w:ins>
            <w:ins w:id="187" w:author="Aivi Kuivonen" w:date="2025-09-15T15:50:00Z" w16du:dateUtc="2025-09-15T12:50:00Z">
              <w:r>
                <w:rPr>
                  <w:rFonts w:ascii="Times New Roman" w:eastAsia="Times New Roman" w:hAnsi="Times New Roman" w:cs="Times New Roman"/>
                  <w:color w:val="000000" w:themeColor="text1"/>
                  <w:sz w:val="24"/>
                  <w:szCs w:val="24"/>
                </w:rPr>
                <w:t xml:space="preserve"> (pärast ETIAS </w:t>
              </w:r>
              <w:proofErr w:type="spellStart"/>
              <w:r w:rsidRPr="00BF5338">
                <w:rPr>
                  <w:rFonts w:ascii="Times New Roman" w:eastAsia="Times New Roman" w:hAnsi="Times New Roman" w:cs="Times New Roman"/>
                  <w:i/>
                  <w:iCs/>
                  <w:color w:val="000000" w:themeColor="text1"/>
                  <w:sz w:val="24"/>
                  <w:szCs w:val="24"/>
                </w:rPr>
                <w:t>live</w:t>
              </w:r>
              <w:r>
                <w:rPr>
                  <w:rFonts w:ascii="Times New Roman" w:eastAsia="Times New Roman" w:hAnsi="Times New Roman" w:cs="Times New Roman"/>
                  <w:color w:val="000000" w:themeColor="text1"/>
                  <w:sz w:val="24"/>
                  <w:szCs w:val="24"/>
                </w:rPr>
                <w:t>’i</w:t>
              </w:r>
              <w:proofErr w:type="spellEnd"/>
              <w:r>
                <w:rPr>
                  <w:rFonts w:ascii="Times New Roman" w:eastAsia="Times New Roman" w:hAnsi="Times New Roman" w:cs="Times New Roman"/>
                  <w:color w:val="000000" w:themeColor="text1"/>
                  <w:sz w:val="24"/>
                  <w:szCs w:val="24"/>
                </w:rPr>
                <w:t>)</w:t>
              </w:r>
            </w:ins>
          </w:p>
        </w:tc>
        <w:tc>
          <w:tcPr>
            <w:tcW w:w="1843" w:type="dxa"/>
          </w:tcPr>
          <w:p w14:paraId="7DA6873F" w14:textId="164D1331" w:rsidR="00C651B0" w:rsidRPr="00C9687C" w:rsidRDefault="00C651B0" w:rsidP="00C9687C">
            <w:pPr>
              <w:spacing w:after="0" w:line="240" w:lineRule="auto"/>
              <w:ind w:left="0"/>
              <w:jc w:val="both"/>
              <w:rPr>
                <w:ins w:id="188" w:author="Aivi Kuivonen" w:date="2025-09-15T15:49:00Z" w16du:dateUtc="2025-09-15T12:49:00Z"/>
                <w:rFonts w:ascii="Times New Roman" w:eastAsia="Times New Roman" w:hAnsi="Times New Roman" w:cs="Times New Roman"/>
                <w:color w:val="000000" w:themeColor="text1"/>
                <w:sz w:val="24"/>
                <w:szCs w:val="24"/>
              </w:rPr>
            </w:pPr>
            <w:ins w:id="189" w:author="Aivi Kuivonen" w:date="2025-09-15T15:51:00Z" w16du:dateUtc="2025-09-15T12:51:00Z">
              <w:r>
                <w:rPr>
                  <w:rFonts w:ascii="Times New Roman" w:eastAsia="Times New Roman" w:hAnsi="Times New Roman" w:cs="Times New Roman"/>
                  <w:color w:val="000000" w:themeColor="text1"/>
                  <w:sz w:val="24"/>
                  <w:szCs w:val="24"/>
                </w:rPr>
                <w:t>1 000</w:t>
              </w:r>
            </w:ins>
            <w:ins w:id="190" w:author="Aivi Kuivonen" w:date="2025-10-03T16:34:00Z" w16du:dateUtc="2025-10-03T13:34:00Z">
              <w:r w:rsidR="00BE52CF">
                <w:rPr>
                  <w:rFonts w:ascii="Times New Roman" w:eastAsia="Times New Roman" w:hAnsi="Times New Roman" w:cs="Times New Roman"/>
                  <w:color w:val="000000" w:themeColor="text1"/>
                  <w:sz w:val="24"/>
                  <w:szCs w:val="24"/>
                </w:rPr>
                <w:t> </w:t>
              </w:r>
            </w:ins>
            <w:ins w:id="191" w:author="Aivi Kuivonen" w:date="2025-09-15T15:51:00Z" w16du:dateUtc="2025-09-15T12:51:00Z">
              <w:r>
                <w:rPr>
                  <w:rFonts w:ascii="Times New Roman" w:eastAsia="Times New Roman" w:hAnsi="Times New Roman" w:cs="Times New Roman"/>
                  <w:color w:val="000000" w:themeColor="text1"/>
                  <w:sz w:val="24"/>
                  <w:szCs w:val="24"/>
                </w:rPr>
                <w:t>000</w:t>
              </w:r>
            </w:ins>
            <w:ins w:id="192" w:author="Aivi Kuivonen" w:date="2025-10-03T16:34:00Z" w16du:dateUtc="2025-10-03T13:34:00Z">
              <w:r w:rsidR="00BE52CF">
                <w:rPr>
                  <w:rFonts w:ascii="Times New Roman" w:eastAsia="Times New Roman" w:hAnsi="Times New Roman" w:cs="Times New Roman"/>
                  <w:color w:val="000000" w:themeColor="text1"/>
                  <w:sz w:val="24"/>
                  <w:szCs w:val="24"/>
                </w:rPr>
                <w:t xml:space="preserve">, </w:t>
              </w:r>
            </w:ins>
            <w:ins w:id="193" w:author="Aivi Kuivonen" w:date="2025-10-03T16:35:00Z" w16du:dateUtc="2025-10-03T13:35:00Z">
              <w:r w:rsidR="00BE52CF">
                <w:rPr>
                  <w:rFonts w:ascii="Times New Roman" w:eastAsia="Times New Roman" w:hAnsi="Times New Roman" w:cs="Times New Roman"/>
                  <w:color w:val="000000" w:themeColor="text1"/>
                  <w:sz w:val="24"/>
                  <w:szCs w:val="24"/>
                </w:rPr>
                <w:t>kaudsed kulud on abikõlbmatud</w:t>
              </w:r>
            </w:ins>
            <w:ins w:id="194" w:author="Aivi Kuivonen" w:date="2025-09-15T15:51:00Z" w16du:dateUtc="2025-09-15T12:51:00Z">
              <w:r>
                <w:rPr>
                  <w:rFonts w:ascii="Times New Roman" w:eastAsia="Times New Roman" w:hAnsi="Times New Roman" w:cs="Times New Roman"/>
                  <w:color w:val="000000" w:themeColor="text1"/>
                  <w:sz w:val="24"/>
                  <w:szCs w:val="24"/>
                </w:rPr>
                <w:t xml:space="preserve"> </w:t>
              </w:r>
            </w:ins>
          </w:p>
        </w:tc>
        <w:tc>
          <w:tcPr>
            <w:tcW w:w="2976" w:type="dxa"/>
          </w:tcPr>
          <w:p w14:paraId="789F7964" w14:textId="7A9B29D2" w:rsidR="00C651B0" w:rsidRPr="00C9687C" w:rsidRDefault="00C651B0" w:rsidP="00C9687C">
            <w:pPr>
              <w:spacing w:after="0" w:line="240" w:lineRule="auto"/>
              <w:ind w:left="0"/>
              <w:jc w:val="both"/>
              <w:rPr>
                <w:ins w:id="195" w:author="Aivi Kuivonen" w:date="2025-09-15T15:49:00Z" w16du:dateUtc="2025-09-15T12:49:00Z"/>
                <w:rFonts w:ascii="Times New Roman" w:eastAsia="Times New Roman" w:hAnsi="Times New Roman" w:cs="Times New Roman"/>
                <w:color w:val="000000" w:themeColor="text1"/>
                <w:sz w:val="24"/>
                <w:szCs w:val="24"/>
              </w:rPr>
            </w:pPr>
            <w:ins w:id="196" w:author="Aivi Kuivonen" w:date="2025-09-15T15:51:00Z" w16du:dateUtc="2025-09-15T12:51:00Z">
              <w:r w:rsidRPr="00C9687C">
                <w:rPr>
                  <w:rFonts w:ascii="Times New Roman" w:eastAsia="Times New Roman" w:hAnsi="Times New Roman" w:cs="Times New Roman"/>
                  <w:color w:val="000000" w:themeColor="text1"/>
                  <w:sz w:val="24"/>
                  <w:szCs w:val="24"/>
                </w:rPr>
                <w:t>BMVI O.1.11. Välja töötatud/hooldatud/ajakohastatud suuremahuliste IT-süsteemide arv</w:t>
              </w:r>
            </w:ins>
          </w:p>
        </w:tc>
        <w:tc>
          <w:tcPr>
            <w:tcW w:w="1276" w:type="dxa"/>
          </w:tcPr>
          <w:p w14:paraId="1900EBB0" w14:textId="0AD80C9B" w:rsidR="00C651B0" w:rsidRPr="00C9687C" w:rsidRDefault="00C651B0" w:rsidP="00C9687C">
            <w:pPr>
              <w:spacing w:after="0" w:line="240" w:lineRule="auto"/>
              <w:ind w:left="0"/>
              <w:jc w:val="both"/>
              <w:rPr>
                <w:ins w:id="197" w:author="Aivi Kuivonen" w:date="2025-09-15T15:49:00Z" w16du:dateUtc="2025-09-15T12:49:00Z"/>
                <w:rFonts w:ascii="Times New Roman" w:eastAsia="Times New Roman" w:hAnsi="Times New Roman" w:cs="Times New Roman"/>
                <w:color w:val="000000" w:themeColor="text1"/>
                <w:sz w:val="24"/>
                <w:szCs w:val="24"/>
              </w:rPr>
            </w:pPr>
            <w:ins w:id="198" w:author="Aivi Kuivonen" w:date="2025-09-15T15:51:00Z" w16du:dateUtc="2025-09-15T12:51:00Z">
              <w:r>
                <w:rPr>
                  <w:rFonts w:ascii="Times New Roman" w:eastAsia="Times New Roman" w:hAnsi="Times New Roman" w:cs="Times New Roman"/>
                  <w:color w:val="000000" w:themeColor="text1"/>
                  <w:sz w:val="24"/>
                  <w:szCs w:val="24"/>
                </w:rPr>
                <w:t>arv</w:t>
              </w:r>
            </w:ins>
          </w:p>
        </w:tc>
        <w:tc>
          <w:tcPr>
            <w:tcW w:w="1134" w:type="dxa"/>
          </w:tcPr>
          <w:p w14:paraId="535E8A3D" w14:textId="695C8D7F" w:rsidR="00C651B0" w:rsidRPr="00C9687C" w:rsidRDefault="00C651B0" w:rsidP="00C9687C">
            <w:pPr>
              <w:autoSpaceDE w:val="0"/>
              <w:autoSpaceDN w:val="0"/>
              <w:adjustRightInd w:val="0"/>
              <w:spacing w:after="0" w:line="240" w:lineRule="auto"/>
              <w:ind w:left="0"/>
              <w:jc w:val="both"/>
              <w:rPr>
                <w:ins w:id="199" w:author="Aivi Kuivonen" w:date="2025-09-15T15:49:00Z" w16du:dateUtc="2025-09-15T12:49:00Z"/>
                <w:rFonts w:ascii="Times New Roman" w:eastAsia="Times New Roman" w:hAnsi="Times New Roman" w:cs="Times New Roman"/>
                <w:color w:val="000000" w:themeColor="text1"/>
                <w:sz w:val="24"/>
                <w:szCs w:val="24"/>
              </w:rPr>
            </w:pPr>
            <w:ins w:id="200" w:author="Aivi Kuivonen" w:date="2025-09-15T15:51:00Z" w16du:dateUtc="2025-09-15T12:51:00Z">
              <w:r>
                <w:rPr>
                  <w:rFonts w:ascii="Times New Roman" w:eastAsia="Times New Roman" w:hAnsi="Times New Roman" w:cs="Times New Roman"/>
                  <w:color w:val="000000" w:themeColor="text1"/>
                  <w:sz w:val="24"/>
                  <w:szCs w:val="24"/>
                </w:rPr>
                <w:t>1</w:t>
              </w:r>
            </w:ins>
          </w:p>
        </w:tc>
        <w:tc>
          <w:tcPr>
            <w:tcW w:w="1134" w:type="dxa"/>
          </w:tcPr>
          <w:p w14:paraId="6CEA350D" w14:textId="4B340668" w:rsidR="00C651B0" w:rsidRPr="00C9687C" w:rsidRDefault="00C651B0" w:rsidP="00C9687C">
            <w:pPr>
              <w:autoSpaceDE w:val="0"/>
              <w:autoSpaceDN w:val="0"/>
              <w:adjustRightInd w:val="0"/>
              <w:spacing w:after="0" w:line="240" w:lineRule="auto"/>
              <w:ind w:left="0"/>
              <w:jc w:val="both"/>
              <w:rPr>
                <w:ins w:id="201" w:author="Aivi Kuivonen" w:date="2025-09-15T15:49:00Z" w16du:dateUtc="2025-09-15T12:49:00Z"/>
                <w:rFonts w:ascii="Times New Roman" w:eastAsia="Times New Roman" w:hAnsi="Times New Roman" w:cs="Times New Roman"/>
                <w:bCs/>
                <w:color w:val="000000" w:themeColor="text1"/>
                <w:sz w:val="24"/>
                <w:szCs w:val="24"/>
              </w:rPr>
            </w:pPr>
            <w:ins w:id="202" w:author="Aivi Kuivonen" w:date="2025-09-15T15:51:00Z" w16du:dateUtc="2025-09-15T12:51:00Z">
              <w:r>
                <w:rPr>
                  <w:rFonts w:ascii="Times New Roman" w:eastAsia="Times New Roman" w:hAnsi="Times New Roman" w:cs="Times New Roman"/>
                  <w:bCs/>
                  <w:color w:val="000000" w:themeColor="text1"/>
                  <w:sz w:val="24"/>
                  <w:szCs w:val="24"/>
                </w:rPr>
                <w:t>1</w:t>
              </w:r>
            </w:ins>
          </w:p>
        </w:tc>
        <w:tc>
          <w:tcPr>
            <w:tcW w:w="2976" w:type="dxa"/>
            <w:vMerge/>
          </w:tcPr>
          <w:p w14:paraId="70022D54" w14:textId="77777777" w:rsidR="00C651B0" w:rsidRPr="00C9687C" w:rsidRDefault="00C651B0" w:rsidP="00C9687C">
            <w:pPr>
              <w:autoSpaceDE w:val="0"/>
              <w:autoSpaceDN w:val="0"/>
              <w:adjustRightInd w:val="0"/>
              <w:spacing w:after="0" w:line="240" w:lineRule="auto"/>
              <w:ind w:left="0"/>
              <w:jc w:val="both"/>
              <w:rPr>
                <w:ins w:id="203" w:author="Aivi Kuivonen" w:date="2025-09-15T15:49:00Z" w16du:dateUtc="2025-09-15T12:49:00Z"/>
                <w:rFonts w:ascii="Times New Roman" w:eastAsia="Times New Roman" w:hAnsi="Times New Roman" w:cs="Times New Roman"/>
                <w:color w:val="000000" w:themeColor="text1"/>
                <w:sz w:val="24"/>
                <w:szCs w:val="24"/>
              </w:rPr>
            </w:pPr>
          </w:p>
        </w:tc>
      </w:tr>
      <w:bookmarkEnd w:id="179"/>
      <w:tr w:rsidR="00C9687C" w:rsidRPr="00C9687C" w14:paraId="3D8B8BAA" w14:textId="77777777" w:rsidTr="00AE0B1A">
        <w:trPr>
          <w:trHeight w:val="160"/>
        </w:trPr>
        <w:tc>
          <w:tcPr>
            <w:tcW w:w="2405" w:type="dxa"/>
          </w:tcPr>
          <w:p w14:paraId="4A66560F" w14:textId="77777777" w:rsidR="00C9687C" w:rsidRPr="00C9687C" w:rsidRDefault="00C9687C" w:rsidP="00C968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TEGEVUSTOETUS  EKSPO rakenduse </w:t>
            </w:r>
            <w:proofErr w:type="spellStart"/>
            <w:r w:rsidRPr="00C9687C">
              <w:rPr>
                <w:rFonts w:ascii="Times New Roman" w:eastAsia="Times New Roman" w:hAnsi="Times New Roman" w:cs="Times New Roman"/>
                <w:color w:val="000000" w:themeColor="text1"/>
                <w:sz w:val="24"/>
                <w:szCs w:val="24"/>
              </w:rPr>
              <w:t>ülalhoidmine</w:t>
            </w:r>
            <w:proofErr w:type="spellEnd"/>
            <w:r w:rsidRPr="00C9687C">
              <w:rPr>
                <w:rFonts w:ascii="Times New Roman" w:eastAsia="Times New Roman" w:hAnsi="Times New Roman" w:cs="Times New Roman"/>
                <w:color w:val="000000" w:themeColor="text1"/>
                <w:sz w:val="24"/>
                <w:szCs w:val="24"/>
              </w:rPr>
              <w:t xml:space="preserve"> ja jätkuarendused         </w:t>
            </w:r>
          </w:p>
        </w:tc>
        <w:tc>
          <w:tcPr>
            <w:tcW w:w="1843" w:type="dxa"/>
          </w:tcPr>
          <w:p w14:paraId="53006573"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1 300 000,00, kaudsed kulud on abikõlbmatud</w:t>
            </w:r>
          </w:p>
        </w:tc>
        <w:tc>
          <w:tcPr>
            <w:tcW w:w="2976" w:type="dxa"/>
          </w:tcPr>
          <w:p w14:paraId="5140CB1D"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3DBCE550"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12B5F65F"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2</w:t>
            </w:r>
          </w:p>
        </w:tc>
        <w:tc>
          <w:tcPr>
            <w:tcW w:w="1134" w:type="dxa"/>
          </w:tcPr>
          <w:p w14:paraId="69B958DA"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2</w:t>
            </w:r>
          </w:p>
        </w:tc>
        <w:tc>
          <w:tcPr>
            <w:tcW w:w="2976" w:type="dxa"/>
            <w:vMerge/>
          </w:tcPr>
          <w:p w14:paraId="069281D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7BF8D87E" w14:textId="77777777" w:rsidTr="00AE0B1A">
        <w:trPr>
          <w:trHeight w:val="160"/>
        </w:trPr>
        <w:tc>
          <w:tcPr>
            <w:tcW w:w="2405" w:type="dxa"/>
          </w:tcPr>
          <w:p w14:paraId="2D79D6F2"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 xml:space="preserve">TEGEVUSTOETUS  EL infosüsteemide andmekeskuse rent           </w:t>
            </w:r>
          </w:p>
        </w:tc>
        <w:tc>
          <w:tcPr>
            <w:tcW w:w="1843" w:type="dxa"/>
          </w:tcPr>
          <w:p w14:paraId="3637C1C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628 245,00 kaudsed kulud on abikõlbmatud</w:t>
            </w:r>
          </w:p>
        </w:tc>
        <w:tc>
          <w:tcPr>
            <w:tcW w:w="2976" w:type="dxa"/>
          </w:tcPr>
          <w:p w14:paraId="1410D9AA" w14:textId="77777777" w:rsidR="00C9687C" w:rsidRPr="00C9687C" w:rsidRDefault="00C9687C" w:rsidP="00C9687C">
            <w:pPr>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657B0C59"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3C959803"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4</w:t>
            </w:r>
          </w:p>
        </w:tc>
        <w:tc>
          <w:tcPr>
            <w:tcW w:w="1134" w:type="dxa"/>
          </w:tcPr>
          <w:p w14:paraId="51F57139"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4</w:t>
            </w:r>
          </w:p>
        </w:tc>
        <w:tc>
          <w:tcPr>
            <w:tcW w:w="2976" w:type="dxa"/>
            <w:vMerge/>
          </w:tcPr>
          <w:p w14:paraId="50057225"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64120D99" w14:textId="77777777" w:rsidTr="00AE0B1A">
        <w:trPr>
          <w:trHeight w:val="50"/>
        </w:trPr>
        <w:tc>
          <w:tcPr>
            <w:tcW w:w="2405" w:type="dxa"/>
          </w:tcPr>
          <w:p w14:paraId="14965EED" w14:textId="77777777" w:rsidR="00C9687C" w:rsidRPr="00C9687C" w:rsidRDefault="00C9687C" w:rsidP="00C96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4"/>
                <w:szCs w:val="24"/>
              </w:rPr>
            </w:pPr>
            <w:r w:rsidRPr="00C9687C">
              <w:rPr>
                <w:rFonts w:ascii="Times New Roman" w:hAnsi="Times New Roman" w:cs="Times New Roman"/>
                <w:sz w:val="24"/>
                <w:szCs w:val="24"/>
              </w:rPr>
              <w:t>TEGEVUSTOETUS: ELi infosüsteemide koordineerimine</w:t>
            </w:r>
          </w:p>
          <w:p w14:paraId="67C45508"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71FEF0D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550 000,00, kaudsed kulud on abikõlbmatud</w:t>
            </w:r>
          </w:p>
        </w:tc>
        <w:tc>
          <w:tcPr>
            <w:tcW w:w="2976" w:type="dxa"/>
          </w:tcPr>
          <w:p w14:paraId="5C6964C1"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BMVI O.1.11. Välja töötatud/hooldatud/ajakohastatud suuremahuliste IT-süsteemide arv</w:t>
            </w:r>
          </w:p>
        </w:tc>
        <w:tc>
          <w:tcPr>
            <w:tcW w:w="1276" w:type="dxa"/>
          </w:tcPr>
          <w:p w14:paraId="524B306E"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arv</w:t>
            </w:r>
          </w:p>
        </w:tc>
        <w:tc>
          <w:tcPr>
            <w:tcW w:w="1134" w:type="dxa"/>
          </w:tcPr>
          <w:p w14:paraId="298DD084"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2</w:t>
            </w:r>
          </w:p>
        </w:tc>
        <w:tc>
          <w:tcPr>
            <w:tcW w:w="1134" w:type="dxa"/>
          </w:tcPr>
          <w:p w14:paraId="408528A7"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C9687C">
              <w:rPr>
                <w:rFonts w:ascii="Times New Roman" w:eastAsia="Times New Roman" w:hAnsi="Times New Roman" w:cs="Times New Roman"/>
                <w:bCs/>
                <w:color w:val="000000" w:themeColor="text1"/>
                <w:sz w:val="24"/>
                <w:szCs w:val="24"/>
              </w:rPr>
              <w:t>4</w:t>
            </w:r>
          </w:p>
        </w:tc>
        <w:tc>
          <w:tcPr>
            <w:tcW w:w="2976" w:type="dxa"/>
            <w:vMerge/>
          </w:tcPr>
          <w:p w14:paraId="4F755A3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C9687C" w:rsidRPr="00C9687C" w14:paraId="4097FD59" w14:textId="77777777" w:rsidTr="00AE0B1A">
        <w:trPr>
          <w:trHeight w:val="160"/>
        </w:trPr>
        <w:tc>
          <w:tcPr>
            <w:tcW w:w="2405" w:type="dxa"/>
          </w:tcPr>
          <w:p w14:paraId="23A093D4" w14:textId="77777777" w:rsidR="00C9687C" w:rsidRPr="00C9687C" w:rsidRDefault="00C9687C" w:rsidP="00C9687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C9687C">
              <w:rPr>
                <w:rFonts w:ascii="Times New Roman" w:eastAsia="Times New Roman" w:hAnsi="Times New Roman" w:cs="Times New Roman"/>
                <w:color w:val="000000" w:themeColor="text1"/>
                <w:sz w:val="24"/>
                <w:szCs w:val="24"/>
              </w:rPr>
              <w:t>KOKKU</w:t>
            </w:r>
          </w:p>
        </w:tc>
        <w:tc>
          <w:tcPr>
            <w:tcW w:w="1843" w:type="dxa"/>
          </w:tcPr>
          <w:p w14:paraId="6253FF69" w14:textId="470C0692" w:rsidR="00C9687C" w:rsidRPr="00C9687C" w:rsidRDefault="00BE1CAC" w:rsidP="00C9687C">
            <w:pPr>
              <w:spacing w:after="0" w:line="240" w:lineRule="auto"/>
              <w:ind w:left="0"/>
              <w:jc w:val="both"/>
              <w:rPr>
                <w:rFonts w:ascii="Times New Roman" w:eastAsia="Times New Roman" w:hAnsi="Times New Roman" w:cs="Times New Roman"/>
                <w:color w:val="000000" w:themeColor="text1"/>
                <w:sz w:val="24"/>
                <w:szCs w:val="24"/>
              </w:rPr>
            </w:pPr>
            <w:ins w:id="204" w:author="Aivi Kuivonen" w:date="2025-09-15T15:33:00Z" w16du:dateUtc="2025-09-15T12:33:00Z">
              <w:r>
                <w:rPr>
                  <w:rFonts w:ascii="Times New Roman" w:eastAsia="Times New Roman" w:hAnsi="Times New Roman" w:cs="Times New Roman"/>
                  <w:color w:val="000000" w:themeColor="text1"/>
                  <w:sz w:val="24"/>
                  <w:szCs w:val="24"/>
                </w:rPr>
                <w:t xml:space="preserve">10 042 882,87 </w:t>
              </w:r>
            </w:ins>
            <w:del w:id="205" w:author="Aivi Kuivonen" w:date="2025-09-15T15:33:00Z" w16du:dateUtc="2025-09-15T12:33:00Z">
              <w:r w:rsidR="00C9687C" w:rsidRPr="00C9687C" w:rsidDel="00BE1CAC">
                <w:rPr>
                  <w:rFonts w:ascii="Times New Roman" w:eastAsia="Times New Roman" w:hAnsi="Times New Roman" w:cs="Times New Roman"/>
                  <w:color w:val="000000" w:themeColor="text1"/>
                  <w:sz w:val="24"/>
                  <w:szCs w:val="24"/>
                </w:rPr>
                <w:delText>9 862 882,87</w:delText>
              </w:r>
            </w:del>
          </w:p>
        </w:tc>
        <w:tc>
          <w:tcPr>
            <w:tcW w:w="2976" w:type="dxa"/>
          </w:tcPr>
          <w:p w14:paraId="4B7A3F5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2BDD423A" w14:textId="77777777" w:rsidR="00C9687C" w:rsidRPr="00C9687C" w:rsidRDefault="00C9687C" w:rsidP="00C9687C">
            <w:pPr>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62427F70"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2C1FD9C2"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2976" w:type="dxa"/>
          </w:tcPr>
          <w:p w14:paraId="5CF1BACC" w14:textId="77777777" w:rsidR="00C9687C" w:rsidRPr="00C9687C" w:rsidRDefault="00C9687C" w:rsidP="00C9687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21DF25FC"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08C1088C"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707187B9"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4E70AC22"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53886BCB"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pPr>
    </w:p>
    <w:p w14:paraId="339C239D" w14:textId="77777777" w:rsidR="00C9687C" w:rsidRDefault="00C9687C" w:rsidP="00C9687C">
      <w:pPr>
        <w:spacing w:after="0" w:line="240" w:lineRule="auto"/>
        <w:ind w:left="0"/>
        <w:jc w:val="both"/>
        <w:rPr>
          <w:ins w:id="206" w:author="Aivi Kuivonen" w:date="2025-09-15T15:32:00Z" w16du:dateUtc="2025-09-15T12:32:00Z"/>
          <w:rFonts w:ascii="Times New Roman" w:eastAsia="Times New Roman" w:hAnsi="Times New Roman" w:cs="Times New Roman"/>
          <w:i/>
          <w:color w:val="000000" w:themeColor="text1"/>
          <w:sz w:val="24"/>
          <w:szCs w:val="24"/>
        </w:rPr>
      </w:pPr>
    </w:p>
    <w:p w14:paraId="6F14AB3C" w14:textId="77777777" w:rsidR="00BE1CAC" w:rsidRDefault="00BE1CAC" w:rsidP="00C9687C">
      <w:pPr>
        <w:spacing w:after="0" w:line="240" w:lineRule="auto"/>
        <w:ind w:left="0"/>
        <w:jc w:val="both"/>
        <w:rPr>
          <w:ins w:id="207" w:author="Aivi Kuivonen" w:date="2025-09-15T15:32:00Z" w16du:dateUtc="2025-09-15T12:32:00Z"/>
          <w:rFonts w:ascii="Times New Roman" w:eastAsia="Times New Roman" w:hAnsi="Times New Roman" w:cs="Times New Roman"/>
          <w:i/>
          <w:color w:val="000000" w:themeColor="text1"/>
          <w:sz w:val="24"/>
          <w:szCs w:val="24"/>
        </w:rPr>
      </w:pPr>
    </w:p>
    <w:p w14:paraId="07D2C15C" w14:textId="77777777" w:rsidR="00BE1CAC" w:rsidRDefault="00BE1CAC" w:rsidP="00C9687C">
      <w:pPr>
        <w:spacing w:after="0" w:line="240" w:lineRule="auto"/>
        <w:ind w:left="0"/>
        <w:jc w:val="both"/>
        <w:rPr>
          <w:ins w:id="208" w:author="Aivi Kuivonen" w:date="2025-09-15T15:32:00Z" w16du:dateUtc="2025-09-15T12:32:00Z"/>
          <w:rFonts w:ascii="Times New Roman" w:eastAsia="Times New Roman" w:hAnsi="Times New Roman" w:cs="Times New Roman"/>
          <w:i/>
          <w:color w:val="000000" w:themeColor="text1"/>
          <w:sz w:val="24"/>
          <w:szCs w:val="24"/>
        </w:rPr>
      </w:pPr>
    </w:p>
    <w:p w14:paraId="7736CB1B" w14:textId="77777777" w:rsidR="00BE1CAC" w:rsidRDefault="00BE1CAC" w:rsidP="00C9687C">
      <w:pPr>
        <w:spacing w:after="0" w:line="240" w:lineRule="auto"/>
        <w:ind w:left="0"/>
        <w:jc w:val="both"/>
        <w:rPr>
          <w:ins w:id="209" w:author="Aivi Kuivonen" w:date="2025-09-15T15:32:00Z" w16du:dateUtc="2025-09-15T12:32:00Z"/>
          <w:rFonts w:ascii="Times New Roman" w:eastAsia="Times New Roman" w:hAnsi="Times New Roman" w:cs="Times New Roman"/>
          <w:i/>
          <w:color w:val="000000" w:themeColor="text1"/>
          <w:sz w:val="24"/>
          <w:szCs w:val="24"/>
        </w:rPr>
      </w:pPr>
    </w:p>
    <w:p w14:paraId="0277BE82" w14:textId="77777777" w:rsidR="00BE1CAC" w:rsidRDefault="00BE1CAC" w:rsidP="00C9687C">
      <w:pPr>
        <w:spacing w:after="0" w:line="240" w:lineRule="auto"/>
        <w:ind w:left="0"/>
        <w:jc w:val="both"/>
        <w:rPr>
          <w:ins w:id="210" w:author="Aivi Kuivonen" w:date="2025-09-15T15:32:00Z" w16du:dateUtc="2025-09-15T12:32:00Z"/>
          <w:rFonts w:ascii="Times New Roman" w:eastAsia="Times New Roman" w:hAnsi="Times New Roman" w:cs="Times New Roman"/>
          <w:i/>
          <w:color w:val="000000" w:themeColor="text1"/>
          <w:sz w:val="24"/>
          <w:szCs w:val="24"/>
        </w:rPr>
      </w:pPr>
    </w:p>
    <w:p w14:paraId="4046095F" w14:textId="77777777" w:rsidR="00BE1CAC" w:rsidRDefault="00BE1CAC" w:rsidP="00C9687C">
      <w:pPr>
        <w:spacing w:after="0" w:line="240" w:lineRule="auto"/>
        <w:ind w:left="0"/>
        <w:jc w:val="both"/>
        <w:rPr>
          <w:ins w:id="211" w:author="Aivi Kuivonen" w:date="2025-09-15T15:32:00Z" w16du:dateUtc="2025-09-15T12:32:00Z"/>
          <w:rFonts w:ascii="Times New Roman" w:eastAsia="Times New Roman" w:hAnsi="Times New Roman" w:cs="Times New Roman"/>
          <w:i/>
          <w:color w:val="000000" w:themeColor="text1"/>
          <w:sz w:val="24"/>
          <w:szCs w:val="24"/>
        </w:rPr>
      </w:pPr>
    </w:p>
    <w:p w14:paraId="5630AD49" w14:textId="77777777" w:rsidR="00BE1CAC" w:rsidRDefault="00BE1CAC" w:rsidP="00C9687C">
      <w:pPr>
        <w:spacing w:after="0" w:line="240" w:lineRule="auto"/>
        <w:ind w:left="0"/>
        <w:jc w:val="both"/>
        <w:rPr>
          <w:ins w:id="212" w:author="Aivi Kuivonen" w:date="2025-09-15T15:32:00Z" w16du:dateUtc="2025-09-15T12:32:00Z"/>
          <w:rFonts w:ascii="Times New Roman" w:eastAsia="Times New Roman" w:hAnsi="Times New Roman" w:cs="Times New Roman"/>
          <w:i/>
          <w:color w:val="000000" w:themeColor="text1"/>
          <w:sz w:val="24"/>
          <w:szCs w:val="24"/>
        </w:rPr>
      </w:pPr>
    </w:p>
    <w:p w14:paraId="102A2159" w14:textId="77777777" w:rsidR="00BE1CAC" w:rsidRDefault="00BE1CAC" w:rsidP="00C9687C">
      <w:pPr>
        <w:spacing w:after="0" w:line="240" w:lineRule="auto"/>
        <w:ind w:left="0"/>
        <w:jc w:val="both"/>
        <w:rPr>
          <w:ins w:id="213" w:author="Aivi Kuivonen" w:date="2025-09-15T15:32:00Z" w16du:dateUtc="2025-09-15T12:32:00Z"/>
          <w:rFonts w:ascii="Times New Roman" w:eastAsia="Times New Roman" w:hAnsi="Times New Roman" w:cs="Times New Roman"/>
          <w:i/>
          <w:color w:val="000000" w:themeColor="text1"/>
          <w:sz w:val="24"/>
          <w:szCs w:val="24"/>
        </w:rPr>
      </w:pPr>
    </w:p>
    <w:p w14:paraId="57958333" w14:textId="77777777" w:rsidR="00BE1CAC" w:rsidRDefault="00BE1CAC" w:rsidP="00C9687C">
      <w:pPr>
        <w:spacing w:after="0" w:line="240" w:lineRule="auto"/>
        <w:ind w:left="0"/>
        <w:jc w:val="both"/>
        <w:rPr>
          <w:ins w:id="214" w:author="Aivi Kuivonen" w:date="2025-09-15T15:32:00Z" w16du:dateUtc="2025-09-15T12:32:00Z"/>
          <w:rFonts w:ascii="Times New Roman" w:eastAsia="Times New Roman" w:hAnsi="Times New Roman" w:cs="Times New Roman"/>
          <w:i/>
          <w:color w:val="000000" w:themeColor="text1"/>
          <w:sz w:val="24"/>
          <w:szCs w:val="24"/>
        </w:rPr>
      </w:pPr>
    </w:p>
    <w:p w14:paraId="108AF70D" w14:textId="77777777" w:rsidR="00BE1CAC" w:rsidRDefault="00BE1CAC" w:rsidP="00C9687C">
      <w:pPr>
        <w:spacing w:after="0" w:line="240" w:lineRule="auto"/>
        <w:ind w:left="0"/>
        <w:jc w:val="both"/>
        <w:rPr>
          <w:ins w:id="215" w:author="Aivi Kuivonen" w:date="2025-09-15T15:32:00Z" w16du:dateUtc="2025-09-15T12:32:00Z"/>
          <w:rFonts w:ascii="Times New Roman" w:eastAsia="Times New Roman" w:hAnsi="Times New Roman" w:cs="Times New Roman"/>
          <w:i/>
          <w:color w:val="000000" w:themeColor="text1"/>
          <w:sz w:val="24"/>
          <w:szCs w:val="24"/>
        </w:rPr>
      </w:pPr>
    </w:p>
    <w:p w14:paraId="36E43FAD" w14:textId="77777777" w:rsidR="00BE1CAC" w:rsidRDefault="00BE1CAC" w:rsidP="00C9687C">
      <w:pPr>
        <w:spacing w:after="0" w:line="240" w:lineRule="auto"/>
        <w:ind w:left="0"/>
        <w:jc w:val="both"/>
        <w:rPr>
          <w:ins w:id="216" w:author="Aivi Kuivonen" w:date="2025-09-15T15:32:00Z" w16du:dateUtc="2025-09-15T12:32:00Z"/>
          <w:rFonts w:ascii="Times New Roman" w:eastAsia="Times New Roman" w:hAnsi="Times New Roman" w:cs="Times New Roman"/>
          <w:i/>
          <w:color w:val="000000" w:themeColor="text1"/>
          <w:sz w:val="24"/>
          <w:szCs w:val="24"/>
        </w:rPr>
      </w:pPr>
    </w:p>
    <w:p w14:paraId="6A384944" w14:textId="77777777" w:rsidR="00BE1CAC" w:rsidRDefault="00BE1CAC" w:rsidP="00C9687C">
      <w:pPr>
        <w:spacing w:after="0" w:line="240" w:lineRule="auto"/>
        <w:ind w:left="0"/>
        <w:jc w:val="both"/>
        <w:rPr>
          <w:ins w:id="217" w:author="Aivi Kuivonen" w:date="2025-09-15T15:32:00Z" w16du:dateUtc="2025-09-15T12:32:00Z"/>
          <w:rFonts w:ascii="Times New Roman" w:eastAsia="Times New Roman" w:hAnsi="Times New Roman" w:cs="Times New Roman"/>
          <w:i/>
          <w:color w:val="000000" w:themeColor="text1"/>
          <w:sz w:val="24"/>
          <w:szCs w:val="24"/>
        </w:rPr>
      </w:pPr>
    </w:p>
    <w:p w14:paraId="7E535EBD" w14:textId="77777777" w:rsidR="00BE1CAC" w:rsidRDefault="00BE1CAC" w:rsidP="00C9687C">
      <w:pPr>
        <w:spacing w:after="0" w:line="240" w:lineRule="auto"/>
        <w:ind w:left="0"/>
        <w:jc w:val="both"/>
        <w:rPr>
          <w:ins w:id="218" w:author="Aivi Kuivonen" w:date="2025-09-15T15:32:00Z" w16du:dateUtc="2025-09-15T12:32:00Z"/>
          <w:rFonts w:ascii="Times New Roman" w:eastAsia="Times New Roman" w:hAnsi="Times New Roman" w:cs="Times New Roman"/>
          <w:i/>
          <w:color w:val="000000" w:themeColor="text1"/>
          <w:sz w:val="24"/>
          <w:szCs w:val="24"/>
        </w:rPr>
      </w:pPr>
    </w:p>
    <w:p w14:paraId="3CDCC423" w14:textId="77777777" w:rsidR="00BE1CAC" w:rsidRDefault="00BE1CAC" w:rsidP="00C9687C">
      <w:pPr>
        <w:spacing w:after="0" w:line="240" w:lineRule="auto"/>
        <w:ind w:left="0"/>
        <w:jc w:val="both"/>
        <w:rPr>
          <w:ins w:id="219" w:author="Aivi Kuivonen" w:date="2025-09-15T15:32:00Z" w16du:dateUtc="2025-09-15T12:32:00Z"/>
          <w:rFonts w:ascii="Times New Roman" w:eastAsia="Times New Roman" w:hAnsi="Times New Roman" w:cs="Times New Roman"/>
          <w:i/>
          <w:color w:val="000000" w:themeColor="text1"/>
          <w:sz w:val="24"/>
          <w:szCs w:val="24"/>
        </w:rPr>
      </w:pPr>
    </w:p>
    <w:p w14:paraId="09B20425" w14:textId="77777777" w:rsidR="00BE1CAC" w:rsidRDefault="00BE1CAC" w:rsidP="00C9687C">
      <w:pPr>
        <w:spacing w:after="0" w:line="240" w:lineRule="auto"/>
        <w:ind w:left="0"/>
        <w:jc w:val="both"/>
        <w:rPr>
          <w:ins w:id="220" w:author="Aivi Kuivonen" w:date="2025-09-15T15:32:00Z" w16du:dateUtc="2025-09-15T12:32:00Z"/>
          <w:rFonts w:ascii="Times New Roman" w:eastAsia="Times New Roman" w:hAnsi="Times New Roman" w:cs="Times New Roman"/>
          <w:i/>
          <w:color w:val="000000" w:themeColor="text1"/>
          <w:sz w:val="24"/>
          <w:szCs w:val="24"/>
        </w:rPr>
      </w:pPr>
    </w:p>
    <w:p w14:paraId="27E3B48D" w14:textId="77777777" w:rsidR="00BE1CAC" w:rsidRDefault="00BE1CAC" w:rsidP="00C9687C">
      <w:pPr>
        <w:spacing w:after="0" w:line="240" w:lineRule="auto"/>
        <w:ind w:left="0"/>
        <w:jc w:val="both"/>
        <w:rPr>
          <w:ins w:id="221" w:author="Aivi Kuivonen" w:date="2025-09-15T15:32:00Z" w16du:dateUtc="2025-09-15T12:32:00Z"/>
          <w:rFonts w:ascii="Times New Roman" w:eastAsia="Times New Roman" w:hAnsi="Times New Roman" w:cs="Times New Roman"/>
          <w:i/>
          <w:color w:val="000000" w:themeColor="text1"/>
          <w:sz w:val="24"/>
          <w:szCs w:val="24"/>
        </w:rPr>
      </w:pPr>
    </w:p>
    <w:p w14:paraId="1B169EB8" w14:textId="77777777" w:rsidR="00BE1CAC" w:rsidRDefault="00BE1CAC" w:rsidP="00C9687C">
      <w:pPr>
        <w:spacing w:after="0" w:line="240" w:lineRule="auto"/>
        <w:ind w:left="0"/>
        <w:jc w:val="both"/>
        <w:rPr>
          <w:ins w:id="222" w:author="Aivi Kuivonen" w:date="2025-09-15T15:32:00Z" w16du:dateUtc="2025-09-15T12:32:00Z"/>
          <w:rFonts w:ascii="Times New Roman" w:eastAsia="Times New Roman" w:hAnsi="Times New Roman" w:cs="Times New Roman"/>
          <w:i/>
          <w:color w:val="000000" w:themeColor="text1"/>
          <w:sz w:val="24"/>
          <w:szCs w:val="24"/>
        </w:rPr>
      </w:pPr>
    </w:p>
    <w:p w14:paraId="04E1D673" w14:textId="01D7EAB8" w:rsidR="00BE1CAC" w:rsidRDefault="00BE1CAC" w:rsidP="00BE1CAC">
      <w:pPr>
        <w:spacing w:after="0" w:line="240" w:lineRule="auto"/>
        <w:ind w:left="0"/>
        <w:jc w:val="both"/>
        <w:rPr>
          <w:ins w:id="223" w:author="Aivi Kuivonen" w:date="2025-09-15T15:32:00Z" w16du:dateUtc="2025-09-15T12:32:00Z"/>
          <w:rFonts w:ascii="Times New Roman" w:eastAsia="Times New Roman" w:hAnsi="Times New Roman" w:cs="Times New Roman"/>
          <w:i/>
          <w:color w:val="000000" w:themeColor="text1"/>
          <w:sz w:val="24"/>
          <w:szCs w:val="24"/>
        </w:rPr>
      </w:pPr>
    </w:p>
    <w:p w14:paraId="31C2CFB6" w14:textId="77777777" w:rsidR="00BE1CAC" w:rsidRDefault="00BE1CAC" w:rsidP="00BE1CAC">
      <w:pPr>
        <w:spacing w:after="0" w:line="240" w:lineRule="auto"/>
        <w:ind w:left="0"/>
        <w:jc w:val="both"/>
        <w:rPr>
          <w:ins w:id="224" w:author="Aivi Kuivonen" w:date="2025-09-15T15:46:00Z" w16du:dateUtc="2025-09-15T12:46:00Z"/>
          <w:rFonts w:ascii="Times New Roman" w:eastAsia="Times New Roman" w:hAnsi="Times New Roman" w:cs="Times New Roman"/>
          <w:i/>
          <w:color w:val="000000" w:themeColor="text1"/>
          <w:sz w:val="24"/>
          <w:szCs w:val="24"/>
        </w:rPr>
      </w:pPr>
    </w:p>
    <w:p w14:paraId="018C3EB3" w14:textId="77777777" w:rsidR="00667D09" w:rsidRDefault="00667D09" w:rsidP="00BE1CAC">
      <w:pPr>
        <w:spacing w:after="0" w:line="240" w:lineRule="auto"/>
        <w:ind w:left="0"/>
        <w:jc w:val="both"/>
        <w:rPr>
          <w:ins w:id="225" w:author="Aivi Kuivonen" w:date="2025-09-15T15:46:00Z" w16du:dateUtc="2025-09-15T12:46:00Z"/>
          <w:rFonts w:ascii="Times New Roman" w:eastAsia="Times New Roman" w:hAnsi="Times New Roman" w:cs="Times New Roman"/>
          <w:i/>
          <w:color w:val="000000" w:themeColor="text1"/>
          <w:sz w:val="24"/>
          <w:szCs w:val="24"/>
        </w:rPr>
      </w:pPr>
    </w:p>
    <w:p w14:paraId="0AC38053" w14:textId="77777777" w:rsidR="00667D09" w:rsidRDefault="00667D09" w:rsidP="00BE1CAC">
      <w:pPr>
        <w:spacing w:after="0" w:line="240" w:lineRule="auto"/>
        <w:ind w:left="0"/>
        <w:jc w:val="both"/>
        <w:rPr>
          <w:ins w:id="226" w:author="Aivi Kuivonen" w:date="2025-09-15T15:46:00Z" w16du:dateUtc="2025-09-15T12:46:00Z"/>
          <w:rFonts w:ascii="Times New Roman" w:eastAsia="Times New Roman" w:hAnsi="Times New Roman" w:cs="Times New Roman"/>
          <w:i/>
          <w:color w:val="000000" w:themeColor="text1"/>
          <w:sz w:val="24"/>
          <w:szCs w:val="24"/>
        </w:rPr>
      </w:pPr>
    </w:p>
    <w:p w14:paraId="4D8D441E" w14:textId="77777777" w:rsidR="00667D09" w:rsidRDefault="00667D09" w:rsidP="00BE1CAC">
      <w:pPr>
        <w:spacing w:after="0" w:line="240" w:lineRule="auto"/>
        <w:ind w:left="0"/>
        <w:jc w:val="both"/>
        <w:rPr>
          <w:ins w:id="227" w:author="Aivi Kuivonen" w:date="2025-09-15T15:46:00Z" w16du:dateUtc="2025-09-15T12:46:00Z"/>
          <w:rFonts w:ascii="Times New Roman" w:eastAsia="Times New Roman" w:hAnsi="Times New Roman" w:cs="Times New Roman"/>
          <w:i/>
          <w:color w:val="000000" w:themeColor="text1"/>
          <w:sz w:val="24"/>
          <w:szCs w:val="24"/>
        </w:rPr>
      </w:pPr>
    </w:p>
    <w:p w14:paraId="362E544E" w14:textId="77777777" w:rsidR="00667D09" w:rsidRDefault="00667D09" w:rsidP="00BE1CAC">
      <w:pPr>
        <w:spacing w:after="0" w:line="240" w:lineRule="auto"/>
        <w:ind w:left="0"/>
        <w:jc w:val="both"/>
        <w:rPr>
          <w:ins w:id="228" w:author="Aivi Kuivonen" w:date="2025-09-15T15:46:00Z" w16du:dateUtc="2025-09-15T12:46:00Z"/>
          <w:rFonts w:ascii="Times New Roman" w:eastAsia="Times New Roman" w:hAnsi="Times New Roman" w:cs="Times New Roman"/>
          <w:i/>
          <w:color w:val="000000" w:themeColor="text1"/>
          <w:sz w:val="24"/>
          <w:szCs w:val="24"/>
        </w:rPr>
      </w:pPr>
    </w:p>
    <w:p w14:paraId="4BCD7AA4" w14:textId="77777777" w:rsidR="00667D09" w:rsidRDefault="00667D09" w:rsidP="00BE1CAC">
      <w:pPr>
        <w:spacing w:after="0" w:line="240" w:lineRule="auto"/>
        <w:ind w:left="0"/>
        <w:jc w:val="both"/>
        <w:rPr>
          <w:ins w:id="229" w:author="Aivi Kuivonen" w:date="2025-09-15T15:32:00Z" w16du:dateUtc="2025-09-15T12:32:00Z"/>
          <w:rFonts w:ascii="Times New Roman" w:eastAsia="Times New Roman" w:hAnsi="Times New Roman" w:cs="Times New Roman"/>
          <w:i/>
          <w:color w:val="000000" w:themeColor="text1"/>
          <w:sz w:val="24"/>
          <w:szCs w:val="24"/>
        </w:rPr>
      </w:pPr>
    </w:p>
    <w:p w14:paraId="0219C86D" w14:textId="1967B25E" w:rsidR="00BE1CAC" w:rsidRDefault="00BE1CAC" w:rsidP="00BE1CAC">
      <w:pPr>
        <w:spacing w:after="0" w:line="240" w:lineRule="auto"/>
        <w:ind w:left="0"/>
        <w:jc w:val="both"/>
        <w:rPr>
          <w:ins w:id="230" w:author="Aivi Kuivonen" w:date="2025-09-15T15:32:00Z" w16du:dateUtc="2025-09-15T12:32:00Z"/>
          <w:rFonts w:ascii="Times New Roman" w:eastAsia="Times New Roman" w:hAnsi="Times New Roman" w:cs="Times New Roman"/>
          <w:i/>
          <w:color w:val="000000" w:themeColor="text1"/>
          <w:sz w:val="24"/>
          <w:szCs w:val="24"/>
        </w:rPr>
      </w:pPr>
      <w:ins w:id="231" w:author="Aivi Kuivonen" w:date="2025-09-15T15:33:00Z" w16du:dateUtc="2025-09-15T12:33:00Z">
        <w:r>
          <w:rPr>
            <w:rFonts w:ascii="Times New Roman" w:eastAsia="Times New Roman" w:hAnsi="Times New Roman" w:cs="Times New Roman"/>
            <w:i/>
            <w:color w:val="000000" w:themeColor="text1"/>
            <w:sz w:val="24"/>
            <w:szCs w:val="24"/>
          </w:rPr>
          <w:t>(m</w:t>
        </w:r>
      </w:ins>
      <w:ins w:id="232" w:author="Aivi Kuivonen" w:date="2025-09-15T15:32:00Z" w16du:dateUtc="2025-09-15T12:32:00Z">
        <w:r>
          <w:rPr>
            <w:rFonts w:ascii="Times New Roman" w:eastAsia="Times New Roman" w:hAnsi="Times New Roman" w:cs="Times New Roman"/>
            <w:i/>
            <w:color w:val="000000" w:themeColor="text1"/>
            <w:sz w:val="24"/>
            <w:szCs w:val="24"/>
          </w:rPr>
          <w:t>uudetud siseministri …</w:t>
        </w:r>
      </w:ins>
      <w:ins w:id="233" w:author="Aivi Kuivonen" w:date="2025-09-15T15:33:00Z" w16du:dateUtc="2025-09-15T12:33:00Z">
        <w:r>
          <w:rPr>
            <w:rFonts w:ascii="Times New Roman" w:eastAsia="Times New Roman" w:hAnsi="Times New Roman" w:cs="Times New Roman"/>
            <w:i/>
            <w:color w:val="000000" w:themeColor="text1"/>
            <w:sz w:val="24"/>
            <w:szCs w:val="24"/>
          </w:rPr>
          <w:t>kk nr …)</w:t>
        </w:r>
      </w:ins>
    </w:p>
    <w:p w14:paraId="57030A3B" w14:textId="77777777" w:rsidR="00BE1CAC" w:rsidRPr="00C9687C" w:rsidRDefault="00BE1CAC" w:rsidP="00C9687C">
      <w:pPr>
        <w:spacing w:after="0" w:line="240" w:lineRule="auto"/>
        <w:ind w:left="0"/>
        <w:jc w:val="both"/>
        <w:rPr>
          <w:rFonts w:ascii="Times New Roman" w:eastAsia="Times New Roman" w:hAnsi="Times New Roman" w:cs="Times New Roman"/>
          <w:i/>
          <w:color w:val="000000" w:themeColor="text1"/>
          <w:sz w:val="24"/>
          <w:szCs w:val="24"/>
        </w:rPr>
      </w:pPr>
    </w:p>
    <w:p w14:paraId="080F01D9" w14:textId="77777777" w:rsidR="00C9687C" w:rsidRPr="00C9687C" w:rsidRDefault="00C9687C" w:rsidP="00C9687C">
      <w:pPr>
        <w:spacing w:after="0" w:line="240" w:lineRule="auto"/>
        <w:ind w:left="0"/>
        <w:jc w:val="both"/>
        <w:rPr>
          <w:rFonts w:ascii="Times New Roman" w:eastAsia="Times New Roman" w:hAnsi="Times New Roman" w:cs="Times New Roman"/>
          <w:i/>
          <w:color w:val="000000" w:themeColor="text1"/>
          <w:sz w:val="24"/>
          <w:szCs w:val="24"/>
        </w:rPr>
        <w:sectPr w:rsidR="00C9687C" w:rsidRPr="00C9687C" w:rsidSect="008425C6">
          <w:pgSz w:w="16838" w:h="11906" w:orient="landscape" w:code="9"/>
          <w:pgMar w:top="1418" w:right="851" w:bottom="1418" w:left="992" w:header="709" w:footer="709" w:gutter="0"/>
          <w:cols w:space="708"/>
          <w:docGrid w:linePitch="360"/>
        </w:sectPr>
      </w:pPr>
    </w:p>
    <w:bookmarkEnd w:id="120"/>
    <w:bookmarkEnd w:id="121"/>
    <w:bookmarkEnd w:id="122"/>
    <w:bookmarkEnd w:id="123"/>
    <w:bookmarkEnd w:id="124"/>
    <w:bookmarkEnd w:id="125"/>
    <w:bookmarkEnd w:id="126"/>
    <w:bookmarkEnd w:id="127"/>
    <w:bookmarkEnd w:id="128"/>
    <w:bookmarkEnd w:id="129"/>
    <w:p w14:paraId="42C6A412" w14:textId="77777777" w:rsidR="00C9687C" w:rsidRPr="00C9687C" w:rsidRDefault="00C9687C" w:rsidP="00C9687C">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59910FE5" w14:textId="77777777" w:rsidR="00C9687C" w:rsidRPr="00C9687C" w:rsidRDefault="00C9687C" w:rsidP="00825234">
      <w:pPr>
        <w:numPr>
          <w:ilvl w:val="0"/>
          <w:numId w:val="5"/>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234" w:name="_Toc390093270"/>
      <w:r w:rsidRPr="00C9687C">
        <w:rPr>
          <w:rFonts w:ascii="Times New Roman" w:eastAsia="Times New Roman" w:hAnsi="Times New Roman" w:cs="Times New Roman"/>
          <w:b/>
          <w:bCs/>
          <w:iCs/>
          <w:color w:val="000000" w:themeColor="text1"/>
          <w:sz w:val="24"/>
          <w:szCs w:val="24"/>
          <w:lang w:eastAsia="et-EE"/>
        </w:rPr>
        <w:t>Korraldusasutus, rakendusasutus ja rakendusüksus</w:t>
      </w:r>
    </w:p>
    <w:p w14:paraId="2D1B975D" w14:textId="77777777" w:rsidR="00C9687C" w:rsidRPr="00C9687C" w:rsidRDefault="00C9687C" w:rsidP="00825234">
      <w:pPr>
        <w:numPr>
          <w:ilvl w:val="1"/>
          <w:numId w:val="5"/>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bookmarkStart w:id="235" w:name="_Hlk121324622"/>
      <w:r w:rsidRPr="00C9687C">
        <w:rPr>
          <w:rFonts w:ascii="Times New Roman" w:eastAsia="Times New Roman" w:hAnsi="Times New Roman" w:cs="Times New Roman"/>
          <w:iCs/>
          <w:color w:val="000000" w:themeColor="text1"/>
          <w:sz w:val="24"/>
          <w:szCs w:val="24"/>
          <w:lang w:eastAsia="et-EE"/>
        </w:rPr>
        <w:t>Korraldusasutuse, rakendusasutuse ja rakendusüksuse ülesandeid täidab SiM. Ülesandeid ei delegeerita.</w:t>
      </w:r>
    </w:p>
    <w:p w14:paraId="168A9617" w14:textId="77777777" w:rsidR="00C9687C" w:rsidRPr="00C9687C" w:rsidRDefault="00C9687C" w:rsidP="00825234">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5DACB8E2" w14:textId="77777777" w:rsidR="00C9687C" w:rsidRPr="00C9687C" w:rsidRDefault="00C9687C" w:rsidP="00825234">
      <w:pPr>
        <w:numPr>
          <w:ilvl w:val="1"/>
          <w:numId w:val="5"/>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C9687C">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C9687C">
        <w:rPr>
          <w:rFonts w:ascii="Times New Roman" w:eastAsia="Times New Roman" w:hAnsi="Times New Roman" w:cs="Times New Roman"/>
          <w:iCs/>
          <w:color w:val="000000" w:themeColor="text1"/>
          <w:sz w:val="24"/>
          <w:szCs w:val="24"/>
          <w:lang w:eastAsia="et-EE"/>
        </w:rPr>
        <w:t>TATis</w:t>
      </w:r>
      <w:proofErr w:type="spellEnd"/>
      <w:r w:rsidRPr="00C9687C">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bookmarkEnd w:id="235"/>
    <w:p w14:paraId="463DAFB6" w14:textId="77777777" w:rsidR="00C9687C" w:rsidRPr="00C9687C" w:rsidRDefault="00C9687C" w:rsidP="00825234">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478AAB63" w14:textId="77777777" w:rsidR="00C9687C" w:rsidRPr="00C9687C" w:rsidRDefault="00C9687C" w:rsidP="00825234">
      <w:pPr>
        <w:numPr>
          <w:ilvl w:val="0"/>
          <w:numId w:val="5"/>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C9687C">
        <w:rPr>
          <w:rFonts w:ascii="Times New Roman" w:eastAsia="Times New Roman" w:hAnsi="Times New Roman" w:cs="Times New Roman"/>
          <w:b/>
          <w:bCs/>
          <w:color w:val="000000" w:themeColor="text1"/>
          <w:kern w:val="32"/>
          <w:sz w:val="24"/>
          <w:szCs w:val="24"/>
        </w:rPr>
        <w:t>Kulude abikõlblikkus</w:t>
      </w:r>
      <w:bookmarkEnd w:id="234"/>
      <w:r w:rsidRPr="00C9687C">
        <w:rPr>
          <w:rFonts w:ascii="Times New Roman" w:eastAsia="Times New Roman" w:hAnsi="Times New Roman" w:cs="Times New Roman"/>
          <w:b/>
          <w:bCs/>
          <w:color w:val="000000" w:themeColor="text1"/>
          <w:kern w:val="32"/>
          <w:sz w:val="24"/>
          <w:szCs w:val="24"/>
        </w:rPr>
        <w:t xml:space="preserve"> </w:t>
      </w:r>
    </w:p>
    <w:p w14:paraId="2DDDDFBD"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C9687C">
        <w:rPr>
          <w:rFonts w:ascii="Times New Roman" w:hAnsi="Times New Roman" w:cs="Times New Roman"/>
          <w:i/>
          <w:iCs/>
          <w:sz w:val="24"/>
          <w:szCs w:val="24"/>
        </w:rPr>
        <w:t>ühendmäärus</w:t>
      </w:r>
      <w:r w:rsidRPr="00C9687C">
        <w:rPr>
          <w:rFonts w:ascii="Times New Roman" w:hAnsi="Times New Roman" w:cs="Times New Roman"/>
          <w:sz w:val="24"/>
          <w:szCs w:val="24"/>
        </w:rPr>
        <w:t>)</w:t>
      </w:r>
      <w:r w:rsidRPr="00C9687C">
        <w:rPr>
          <w:rFonts w:ascii="Times New Roman" w:hAnsi="Times New Roman" w:cs="Times New Roman"/>
          <w:sz w:val="24"/>
          <w:szCs w:val="24"/>
          <w:vertAlign w:val="superscript"/>
        </w:rPr>
        <w:footnoteReference w:id="10"/>
      </w:r>
      <w:r w:rsidRPr="00C9687C">
        <w:rPr>
          <w:rFonts w:ascii="Times New Roman" w:hAnsi="Times New Roman" w:cs="Times New Roman"/>
          <w:sz w:val="24"/>
          <w:szCs w:val="24"/>
        </w:rPr>
        <w:t xml:space="preserve"> §-dest 15–17 ja 21.</w:t>
      </w:r>
    </w:p>
    <w:p w14:paraId="33DD2948"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46857DE8"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Tegevustoetusena elluviidavate projektide abikõlblike kulude kindlaks määramisel tuleb lisaks ühendmäärusele lähtuda BMVI määruse lisa VII lõikes c sätestatust.</w:t>
      </w:r>
    </w:p>
    <w:p w14:paraId="0A3C0374"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3B5D2845"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u w:val="single"/>
        </w:rPr>
      </w:pPr>
      <w:r w:rsidRPr="00C9687C">
        <w:rPr>
          <w:rFonts w:ascii="Times New Roman" w:hAnsi="Times New Roman" w:cs="Times New Roman"/>
          <w:sz w:val="24"/>
          <w:szCs w:val="24"/>
          <w:u w:val="single"/>
        </w:rPr>
        <w:t>Otsesed kulud</w:t>
      </w:r>
    </w:p>
    <w:p w14:paraId="7FDEC291"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Abikõlblikud otsesed kulud on tegevuste elluviimiseks vajalikud kulud, muu hulgas:</w:t>
      </w:r>
    </w:p>
    <w:p w14:paraId="1FDB3D4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personalikulu (sh projekti juhtimisega seotud tööjõukulu). </w:t>
      </w:r>
      <w:bookmarkStart w:id="237" w:name="_Hlk121324787"/>
      <w:r w:rsidRPr="00C9687C">
        <w:rPr>
          <w:rFonts w:ascii="Times New Roman" w:hAnsi="Times New Roman" w:cs="Times New Roman"/>
          <w:sz w:val="24"/>
          <w:szCs w:val="24"/>
        </w:rPr>
        <w:t>Projekti juhtimisega seotud tööjõukulu võib moodustada kuni 10% projekti eelarvest;</w:t>
      </w:r>
      <w:bookmarkEnd w:id="237"/>
    </w:p>
    <w:p w14:paraId="38CA5F00"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koolituskulu (sh ruumirent, koolitusmaterjalid, koolitajate töötasu, toitlustus,</w:t>
      </w:r>
      <w:r w:rsidRPr="00C9687C">
        <w:t xml:space="preserve"> </w:t>
      </w:r>
      <w:r w:rsidRPr="00C9687C">
        <w:rPr>
          <w:rFonts w:ascii="Times New Roman" w:hAnsi="Times New Roman" w:cs="Times New Roman"/>
          <w:sz w:val="24"/>
          <w:szCs w:val="24"/>
        </w:rPr>
        <w:t>ligipääsetavuse tagamisega seotud kulud);</w:t>
      </w:r>
    </w:p>
    <w:p w14:paraId="46AB622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lähetuskulu (sh transport, majutus, reisikindlustus, päevaraha);</w:t>
      </w:r>
    </w:p>
    <w:p w14:paraId="37E18C9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p>
    <w:p w14:paraId="62DB8AEB"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piirivaldkonna seadmete ning IT-süsteemide soetuse, analüüsi, arendamise, testimise, ülalpidamise ja hoolduse ja kasutamisega seotud kulu (sh rendikulu, tootetugi ja litsentsid);</w:t>
      </w:r>
    </w:p>
    <w:p w14:paraId="1B6D4233"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4991566C"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BMVI toel arendatavate seadmete ja IT-süsteemide ostumenetluste algatamisel on kohustus järgida määruse (EL) 2019/1896 (edaspidi </w:t>
      </w:r>
      <w:r w:rsidRPr="00C9687C">
        <w:rPr>
          <w:rFonts w:ascii="Times New Roman" w:hAnsi="Times New Roman" w:cs="Times New Roman"/>
          <w:i/>
          <w:iCs/>
          <w:sz w:val="24"/>
          <w:szCs w:val="24"/>
        </w:rPr>
        <w:t>Euroopa ranniku- ja piirivalve määrus</w:t>
      </w:r>
      <w:r w:rsidRPr="00C9687C">
        <w:rPr>
          <w:rFonts w:ascii="Times New Roman" w:hAnsi="Times New Roman" w:cs="Times New Roman"/>
          <w:sz w:val="24"/>
          <w:szCs w:val="24"/>
        </w:rPr>
        <w:t>)</w:t>
      </w:r>
      <w:r w:rsidRPr="00C9687C">
        <w:rPr>
          <w:rFonts w:ascii="Times New Roman" w:hAnsi="Times New Roman" w:cs="Times New Roman"/>
          <w:sz w:val="24"/>
          <w:szCs w:val="24"/>
          <w:vertAlign w:val="superscript"/>
        </w:rPr>
        <w:footnoteReference w:id="11"/>
      </w:r>
      <w:r w:rsidRPr="00C9687C">
        <w:rPr>
          <w:rFonts w:ascii="Times New Roman" w:hAnsi="Times New Roman" w:cs="Times New Roman"/>
          <w:sz w:val="24"/>
          <w:szCs w:val="24"/>
        </w:rPr>
        <w:t xml:space="preserve"> artiklite 16 ja 64 kohaselt kehtestatud standardeid.</w:t>
      </w:r>
    </w:p>
    <w:p w14:paraId="67AD5A67"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00721436"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bookmarkStart w:id="238" w:name="_Hlk120710301"/>
      <w:r w:rsidRPr="00C9687C">
        <w:rPr>
          <w:rFonts w:ascii="Times New Roman" w:hAnsi="Times New Roman" w:cs="Times New Roman"/>
          <w:sz w:val="24"/>
          <w:szCs w:val="24"/>
        </w:rPr>
        <w:t>Elluviija peab tagama seadmete, varustuse, taristu ja süsteemide sihtotstarbelise kasutamise pärast üleandmise-vastuvõtmise akti allkirjastamist:</w:t>
      </w:r>
    </w:p>
    <w:p w14:paraId="337E1995" w14:textId="77777777" w:rsidR="00C9687C" w:rsidRPr="00C9687C" w:rsidRDefault="00C9687C" w:rsidP="00825234">
      <w:pPr>
        <w:numPr>
          <w:ilvl w:val="0"/>
          <w:numId w:val="4"/>
        </w:numPr>
        <w:spacing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IKT-seadmed ja süsteemid vähemalt kolm aastat;</w:t>
      </w:r>
    </w:p>
    <w:p w14:paraId="41890A1A" w14:textId="15A11818" w:rsidR="00340CCD" w:rsidRPr="00340CCD" w:rsidRDefault="00C9687C" w:rsidP="00825234">
      <w:pPr>
        <w:numPr>
          <w:ilvl w:val="0"/>
          <w:numId w:val="4"/>
        </w:numPr>
        <w:spacing w:line="240" w:lineRule="auto"/>
        <w:ind w:hanging="153"/>
        <w:contextualSpacing/>
        <w:jc w:val="both"/>
        <w:rPr>
          <w:rFonts w:ascii="Times New Roman" w:hAnsi="Times New Roman" w:cs="Times New Roman"/>
          <w:i/>
          <w:iCs/>
          <w:sz w:val="24"/>
          <w:szCs w:val="24"/>
        </w:rPr>
      </w:pPr>
      <w:bookmarkStart w:id="239" w:name="_Hlk120711216"/>
      <w:bookmarkEnd w:id="238"/>
      <w:r w:rsidRPr="00C9687C">
        <w:rPr>
          <w:rFonts w:ascii="Times New Roman" w:hAnsi="Times New Roman" w:cs="Times New Roman"/>
          <w:sz w:val="24"/>
          <w:szCs w:val="24"/>
        </w:rPr>
        <w:t>muud seadmed ja varustus vähemalt viis aastat;</w:t>
      </w:r>
    </w:p>
    <w:bookmarkEnd w:id="239"/>
    <w:p w14:paraId="5E5D12E9" w14:textId="77777777" w:rsidR="00C9687C" w:rsidRPr="00C9687C" w:rsidRDefault="00C9687C" w:rsidP="00825234">
      <w:pPr>
        <w:spacing w:line="240" w:lineRule="auto"/>
        <w:ind w:left="720"/>
        <w:contextualSpacing/>
        <w:jc w:val="both"/>
        <w:rPr>
          <w:rFonts w:ascii="Times New Roman" w:hAnsi="Times New Roman" w:cs="Times New Roman"/>
          <w:sz w:val="24"/>
          <w:szCs w:val="24"/>
        </w:rPr>
      </w:pPr>
    </w:p>
    <w:p w14:paraId="33AB5F9B"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Soetatud varustust on lubatud kasutada aastas 30% ulatuses </w:t>
      </w:r>
      <w:bookmarkStart w:id="240" w:name="_Hlk120799049"/>
      <w:r w:rsidRPr="00C9687C">
        <w:rPr>
          <w:rFonts w:ascii="Times New Roman" w:hAnsi="Times New Roman" w:cs="Times New Roman"/>
          <w:sz w:val="24"/>
          <w:szCs w:val="24"/>
        </w:rPr>
        <w:t>tollikontrolliks, mereoperatsioonidel ning Varjupaiga-, Rände ja Integratsioonifondi ning Sisejulgeolekufondi eesmärkide täitmiseks</w:t>
      </w:r>
      <w:bookmarkEnd w:id="240"/>
      <w:r w:rsidRPr="00C9687C">
        <w:rPr>
          <w:rFonts w:ascii="Times New Roman" w:hAnsi="Times New Roman" w:cs="Times New Roman"/>
          <w:sz w:val="24"/>
          <w:szCs w:val="24"/>
        </w:rPr>
        <w:t>. Ristkasutatavad IT-süsteemid peavad edastama piirihaldussüsteemidele andmeid ja osutama teenuseid riiklikul või ELi tasandil. Ristkasutust tuleb kirjeldada tegevusaruandes ja tõendada.</w:t>
      </w:r>
    </w:p>
    <w:p w14:paraId="507F8F21"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48A2CC50"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u w:val="single"/>
        </w:rPr>
      </w:pPr>
      <w:r w:rsidRPr="00C9687C">
        <w:rPr>
          <w:rFonts w:ascii="Times New Roman" w:hAnsi="Times New Roman" w:cs="Times New Roman"/>
          <w:sz w:val="24"/>
          <w:szCs w:val="24"/>
          <w:u w:val="single"/>
        </w:rPr>
        <w:t>Kaudsed kulud</w:t>
      </w:r>
    </w:p>
    <w:p w14:paraId="28850569"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lastRenderedPageBreak/>
        <w:t>TATi</w:t>
      </w:r>
      <w:proofErr w:type="spellEnd"/>
      <w:r w:rsidRPr="00C9687C">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122D59A6"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Kooskõlas ühendmääruse § 1 lõikega 2 ning BMVI määruse lisa VII punktiga c) on tegevustoetusena antava toetuse puhul ühendmääruse § 21 mõistes kaudsed kulud lubatud otsese kuluna;</w:t>
      </w:r>
    </w:p>
    <w:p w14:paraId="70D4FA3C"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Kaudseid kulusid ei pea tõendama;</w:t>
      </w:r>
    </w:p>
    <w:p w14:paraId="3590D432"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10295A82" w14:textId="77777777" w:rsidR="00C9687C" w:rsidRPr="00C9687C" w:rsidRDefault="00C9687C" w:rsidP="00825234">
      <w:pPr>
        <w:numPr>
          <w:ilvl w:val="1"/>
          <w:numId w:val="5"/>
        </w:numPr>
        <w:spacing w:before="240" w:line="240" w:lineRule="auto"/>
        <w:ind w:left="567" w:hanging="567"/>
        <w:contextualSpacing/>
        <w:jc w:val="both"/>
        <w:rPr>
          <w:rFonts w:ascii="Times New Roman" w:hAnsi="Times New Roman" w:cs="Times New Roman"/>
          <w:sz w:val="24"/>
          <w:szCs w:val="24"/>
        </w:rPr>
      </w:pPr>
      <w:bookmarkStart w:id="241" w:name="_Hlk118470139"/>
      <w:r w:rsidRPr="00C9687C">
        <w:rPr>
          <w:rFonts w:ascii="Times New Roman" w:hAnsi="Times New Roman" w:cs="Times New Roman"/>
          <w:sz w:val="24"/>
          <w:szCs w:val="24"/>
        </w:rPr>
        <w:t>Mitteabikõlblikud on ühendmääruse § 17 sätestatud kulud.</w:t>
      </w:r>
    </w:p>
    <w:bookmarkEnd w:id="241"/>
    <w:p w14:paraId="1D81E6A0" w14:textId="77777777" w:rsidR="00C9687C" w:rsidRPr="00C9687C" w:rsidRDefault="00C9687C" w:rsidP="00825234">
      <w:pPr>
        <w:spacing w:line="240" w:lineRule="auto"/>
        <w:ind w:left="567"/>
        <w:contextualSpacing/>
        <w:jc w:val="both"/>
        <w:rPr>
          <w:rFonts w:ascii="Times New Roman" w:hAnsi="Times New Roman" w:cs="Times New Roman"/>
          <w:b/>
          <w:bCs/>
          <w:sz w:val="24"/>
          <w:szCs w:val="24"/>
        </w:rPr>
      </w:pPr>
    </w:p>
    <w:p w14:paraId="1B7940D9" w14:textId="77777777" w:rsidR="00C9687C" w:rsidRPr="00C9687C" w:rsidRDefault="00C9687C" w:rsidP="00825234">
      <w:pPr>
        <w:numPr>
          <w:ilvl w:val="0"/>
          <w:numId w:val="5"/>
        </w:numPr>
        <w:spacing w:before="240" w:line="240" w:lineRule="auto"/>
        <w:ind w:left="567" w:hanging="567"/>
        <w:contextualSpacing/>
        <w:rPr>
          <w:rFonts w:ascii="Times New Roman" w:hAnsi="Times New Roman" w:cs="Times New Roman"/>
          <w:b/>
          <w:bCs/>
          <w:sz w:val="24"/>
          <w:szCs w:val="24"/>
        </w:rPr>
      </w:pPr>
      <w:r w:rsidRPr="00C9687C">
        <w:rPr>
          <w:rFonts w:ascii="Times New Roman" w:hAnsi="Times New Roman" w:cs="Times New Roman"/>
          <w:b/>
          <w:bCs/>
          <w:sz w:val="24"/>
          <w:szCs w:val="24"/>
        </w:rPr>
        <w:t>Toetuse maksmise tingimused ja kord</w:t>
      </w:r>
    </w:p>
    <w:p w14:paraId="15B98B91"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bookmarkStart w:id="242" w:name="_Hlk118470161"/>
      <w:r w:rsidRPr="00C9687C">
        <w:rPr>
          <w:rFonts w:ascii="Times New Roman" w:hAnsi="Times New Roman" w:cs="Times New Roman"/>
          <w:sz w:val="24"/>
          <w:szCs w:val="24"/>
        </w:rPr>
        <w:t>Toetust makstakse vastavalt ühendmääruse §-des 24 ja 26 sätestatud tingimustele.</w:t>
      </w:r>
      <w:bookmarkEnd w:id="242"/>
    </w:p>
    <w:p w14:paraId="0A2BFF23" w14:textId="77777777" w:rsidR="00C9687C" w:rsidRPr="00C9687C" w:rsidRDefault="00C9687C" w:rsidP="00825234">
      <w:pPr>
        <w:spacing w:after="90" w:line="240" w:lineRule="auto"/>
        <w:ind w:left="360"/>
        <w:contextualSpacing/>
        <w:jc w:val="both"/>
        <w:rPr>
          <w:rFonts w:ascii="Times New Roman" w:hAnsi="Times New Roman" w:cs="Times New Roman"/>
          <w:sz w:val="24"/>
          <w:szCs w:val="24"/>
        </w:rPr>
      </w:pPr>
    </w:p>
    <w:p w14:paraId="54E7A3CD" w14:textId="2FF4A082"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Toetust makstakse tegelike kulude alusel, kui abikõlblik kulu on tekkinud ja see on tasutud. Kaudseid kulusid hüvitatakse punkti 6.</w:t>
      </w:r>
      <w:r w:rsidR="00825234">
        <w:rPr>
          <w:rFonts w:ascii="Times New Roman" w:hAnsi="Times New Roman" w:cs="Times New Roman"/>
          <w:sz w:val="24"/>
          <w:szCs w:val="24"/>
        </w:rPr>
        <w:t>7</w:t>
      </w:r>
      <w:r w:rsidRPr="00C9687C">
        <w:rPr>
          <w:rFonts w:ascii="Times New Roman" w:hAnsi="Times New Roman" w:cs="Times New Roman"/>
          <w:sz w:val="24"/>
          <w:szCs w:val="24"/>
        </w:rPr>
        <w:t>.1 kohaselt.</w:t>
      </w:r>
    </w:p>
    <w:p w14:paraId="5583D141"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3CFF8607"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bookmarkStart w:id="243" w:name="_Hlk120710005"/>
      <w:r w:rsidRPr="00C9687C">
        <w:rPr>
          <w:rFonts w:ascii="Times New Roman" w:hAnsi="Times New Roman" w:cs="Times New Roman"/>
          <w:sz w:val="24"/>
          <w:szCs w:val="24"/>
        </w:rPr>
        <w:t xml:space="preserve">Enne esimese makse saamist peavad elluviija ja partner esitama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w:t>
      </w:r>
    </w:p>
    <w:p w14:paraId="31C58519"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väljavõtte oma raamatupidamise </w:t>
      </w:r>
      <w:proofErr w:type="spellStart"/>
      <w:r w:rsidRPr="00C9687C">
        <w:rPr>
          <w:rFonts w:ascii="Times New Roman" w:hAnsi="Times New Roman" w:cs="Times New Roman"/>
          <w:sz w:val="24"/>
          <w:szCs w:val="24"/>
        </w:rPr>
        <w:t>sise</w:t>
      </w:r>
      <w:proofErr w:type="spellEnd"/>
      <w:r w:rsidRPr="00C9687C">
        <w:rPr>
          <w:rFonts w:ascii="Times New Roman" w:hAnsi="Times New Roman" w:cs="Times New Roman"/>
          <w:sz w:val="24"/>
          <w:szCs w:val="24"/>
        </w:rPr>
        <w:t>-eeskirjast, milles on kirjeldatud, kuidas projekti kulusid ja nende tasumist eristatakse raamatupidamises muudest projekti elluviija ja partneri kuludest;</w:t>
      </w:r>
    </w:p>
    <w:p w14:paraId="018FDFA9"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asutuse riigihangete korra või selle asutuse riigihangete korra, kes elluviija nimel hankeid korraldab;</w:t>
      </w:r>
    </w:p>
    <w:p w14:paraId="07840621"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edasivolitatud õiguste korral esindusõigusliku isiku antud volituse koopia.</w:t>
      </w:r>
    </w:p>
    <w:p w14:paraId="6EEBC826" w14:textId="77777777" w:rsidR="00C9687C" w:rsidRPr="00C9687C" w:rsidRDefault="00C9687C" w:rsidP="00825234">
      <w:pPr>
        <w:numPr>
          <w:ilvl w:val="2"/>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Punktides 7.3.1–7.3.3 nimetatud dokumente ei pea esitama, kui elluviija või partner on varem SiM </w:t>
      </w:r>
      <w:proofErr w:type="spellStart"/>
      <w:r w:rsidRPr="00C9687C">
        <w:rPr>
          <w:rFonts w:ascii="Times New Roman" w:hAnsi="Times New Roman" w:cs="Times New Roman"/>
          <w:sz w:val="24"/>
          <w:szCs w:val="24"/>
        </w:rPr>
        <w:t>välisvahendite</w:t>
      </w:r>
      <w:proofErr w:type="spellEnd"/>
      <w:r w:rsidRPr="00C9687C">
        <w:rPr>
          <w:rFonts w:ascii="Times New Roman" w:hAnsi="Times New Roman" w:cs="Times New Roman"/>
          <w:sz w:val="24"/>
          <w:szCs w:val="24"/>
        </w:rPr>
        <w:t xml:space="preserve"> osakonnale nimetatud dokumendid esitanud ja neid ei ole enne projekti rakendamist muudetud. Elluviija või partner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sellekohase kirjaliku kinnituse.</w:t>
      </w:r>
    </w:p>
    <w:bookmarkEnd w:id="243"/>
    <w:p w14:paraId="666A4CEE"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17163715" w14:textId="0C70862F"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e-toetuste keskkonna kaudu maksetaotluse vähemalt kord poolaastas, kuid mitte tihedamini kui kord kvartalis projekti elluviimise algusajast arvates.</w:t>
      </w:r>
      <w:ins w:id="244" w:author="Aivi Kuivonen" w:date="2025-09-15T16:31:00Z" w16du:dateUtc="2025-09-15T13:31:00Z">
        <w:r w:rsidR="009E3E02">
          <w:rPr>
            <w:rFonts w:ascii="Times New Roman" w:hAnsi="Times New Roman" w:cs="Times New Roman"/>
            <w:sz w:val="24"/>
            <w:szCs w:val="24"/>
          </w:rPr>
          <w:t xml:space="preserve"> </w:t>
        </w:r>
        <w:bookmarkStart w:id="245" w:name="_Hlk210307789"/>
        <w:r w:rsidR="009E3E02" w:rsidRPr="009E3E02">
          <w:rPr>
            <w:rFonts w:ascii="Times New Roman" w:hAnsi="Times New Roman" w:cs="Times New Roman"/>
            <w:sz w:val="24"/>
            <w:szCs w:val="24"/>
          </w:rPr>
          <w:t xml:space="preserve">Tihedam esitamine on lubatud </w:t>
        </w:r>
        <w:proofErr w:type="spellStart"/>
        <w:r w:rsidR="009E3E02" w:rsidRPr="009E3E02">
          <w:rPr>
            <w:rFonts w:ascii="Times New Roman" w:hAnsi="Times New Roman" w:cs="Times New Roman"/>
            <w:sz w:val="24"/>
            <w:szCs w:val="24"/>
          </w:rPr>
          <w:t>SiMi</w:t>
        </w:r>
        <w:proofErr w:type="spellEnd"/>
        <w:r w:rsidR="009E3E02" w:rsidRPr="009E3E02">
          <w:rPr>
            <w:rFonts w:ascii="Times New Roman" w:hAnsi="Times New Roman" w:cs="Times New Roman"/>
            <w:sz w:val="24"/>
            <w:szCs w:val="24"/>
          </w:rPr>
          <w:t xml:space="preserve"> eelneval kirjalikul nõusolekul. Kui poolaastas makseid ei ole toimud, maksetaotlust ei esitata. </w:t>
        </w:r>
        <w:bookmarkEnd w:id="245"/>
        <w:r w:rsidR="009E3E02" w:rsidRPr="00D96122">
          <w:rPr>
            <w:rFonts w:ascii="Times New Roman" w:hAnsi="Times New Roman" w:cs="Times New Roman"/>
            <w:i/>
            <w:iCs/>
            <w:sz w:val="24"/>
            <w:szCs w:val="24"/>
          </w:rPr>
          <w:t>(muudetud siseministri kk nr …)</w:t>
        </w:r>
      </w:ins>
    </w:p>
    <w:p w14:paraId="4A4BD454"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5A1D8117" w14:textId="5FC815F8"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Makse aluseks olevate dokumentide menetlusaeg on kuni 80 kalendripäeva dokumentide saamisest arvates.</w:t>
      </w:r>
      <w:ins w:id="246" w:author="Aivi Kuivonen" w:date="2025-09-15T16:31:00Z" w16du:dateUtc="2025-09-15T13:31:00Z">
        <w:r w:rsidR="00D96122" w:rsidRPr="00D96122">
          <w:rPr>
            <w:rFonts w:ascii="Times New Roman" w:hAnsi="Times New Roman" w:cs="Times New Roman"/>
            <w:color w:val="202020"/>
            <w:sz w:val="24"/>
            <w:szCs w:val="24"/>
            <w:shd w:val="clear" w:color="auto" w:fill="FFFFFF"/>
          </w:rPr>
          <w:t xml:space="preserve"> </w:t>
        </w:r>
        <w:bookmarkStart w:id="247" w:name="_Hlk210307853"/>
        <w:r w:rsidR="00D96122" w:rsidRPr="00D2092E">
          <w:rPr>
            <w:rFonts w:ascii="Times New Roman" w:hAnsi="Times New Roman" w:cs="Times New Roman"/>
            <w:color w:val="202020"/>
            <w:sz w:val="24"/>
            <w:szCs w:val="24"/>
            <w:shd w:val="clear" w:color="auto" w:fill="FFFFFF"/>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r w:rsidR="00D96122" w:rsidRPr="00D96122">
          <w:rPr>
            <w:rFonts w:ascii="Times New Roman" w:hAnsi="Times New Roman" w:cs="Times New Roman"/>
            <w:sz w:val="24"/>
            <w:szCs w:val="24"/>
          </w:rPr>
          <w:t xml:space="preserve"> </w:t>
        </w:r>
        <w:bookmarkEnd w:id="247"/>
        <w:r w:rsidR="00D96122" w:rsidRPr="00D96122">
          <w:rPr>
            <w:rFonts w:ascii="Times New Roman" w:hAnsi="Times New Roman" w:cs="Times New Roman"/>
            <w:i/>
            <w:iCs/>
            <w:sz w:val="24"/>
            <w:szCs w:val="24"/>
          </w:rPr>
          <w:t>(muudetud siseministri kk nr …)</w:t>
        </w:r>
      </w:ins>
    </w:p>
    <w:p w14:paraId="38EE42BF"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78368BD" w14:textId="1A03FEA3"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õigused ja kohustused makse menetlemise peatamisel ja maksest keeldumisel on sätestatud ühendmääruse §-s 33.</w:t>
      </w:r>
      <w:ins w:id="248" w:author="Aivi Kuivonen" w:date="2025-09-15T16:32:00Z" w16du:dateUtc="2025-09-15T13:32:00Z">
        <w:r w:rsidR="00D96122" w:rsidRPr="00D96122">
          <w:rPr>
            <w:rFonts w:ascii="Times New Roman" w:eastAsia="Times New Roman" w:hAnsi="Times New Roman" w:cs="Times New Roman"/>
            <w:color w:val="202020"/>
            <w:sz w:val="24"/>
            <w:szCs w:val="24"/>
            <w:lang w:eastAsia="et-EE"/>
          </w:rPr>
          <w:t xml:space="preserve"> </w:t>
        </w:r>
        <w:bookmarkStart w:id="249" w:name="_Hlk210307904"/>
        <w:r w:rsidR="00D96122" w:rsidRPr="00D2092E">
          <w:rPr>
            <w:rFonts w:ascii="Times New Roman" w:eastAsia="Times New Roman" w:hAnsi="Times New Roman" w:cs="Times New Roman"/>
            <w:color w:val="202020"/>
            <w:sz w:val="24"/>
            <w:szCs w:val="24"/>
            <w:lang w:eastAsia="et-EE"/>
          </w:rPr>
          <w:t xml:space="preserve">SiM võib toetuse maksmise aluseks olevate dokumentide tõendamise menetluse osaliselt või </w:t>
        </w:r>
        <w:r w:rsidR="00D96122" w:rsidRPr="00D2092E">
          <w:rPr>
            <w:rFonts w:ascii="Times New Roman" w:eastAsia="Times New Roman" w:hAnsi="Times New Roman" w:cs="Times New Roman"/>
            <w:sz w:val="24"/>
            <w:szCs w:val="24"/>
            <w:lang w:eastAsia="et-EE"/>
          </w:rPr>
          <w:t xml:space="preserve">täielikult peatada või peatada edasiste maksete menetlemise, kui maksetaotluse esitamisele eelnevad </w:t>
        </w:r>
        <w:r w:rsidR="00D96122" w:rsidRPr="00D2092E">
          <w:rPr>
            <w:rFonts w:ascii="Times New Roman" w:hAnsi="Times New Roman" w:cs="Times New Roman"/>
            <w:sz w:val="24"/>
            <w:szCs w:val="24"/>
            <w:shd w:val="clear" w:color="auto" w:fill="FFFFFF"/>
          </w:rPr>
          <w:t xml:space="preserve">toetuse kasutamisega seotud kohustused on täitmata, sh aruanne esitamata ning </w:t>
        </w:r>
        <w:proofErr w:type="spellStart"/>
        <w:r w:rsidR="00D96122" w:rsidRPr="00D2092E">
          <w:rPr>
            <w:rFonts w:ascii="Times New Roman" w:hAnsi="Times New Roman" w:cs="Times New Roman"/>
            <w:sz w:val="24"/>
            <w:szCs w:val="24"/>
            <w:shd w:val="clear" w:color="auto" w:fill="FFFFFF"/>
          </w:rPr>
          <w:t>SiMi</w:t>
        </w:r>
        <w:proofErr w:type="spellEnd"/>
        <w:r w:rsidR="00D96122" w:rsidRPr="00D2092E">
          <w:rPr>
            <w:rFonts w:ascii="Times New Roman" w:hAnsi="Times New Roman" w:cs="Times New Roman"/>
            <w:sz w:val="24"/>
            <w:szCs w:val="24"/>
            <w:shd w:val="clear" w:color="auto" w:fill="FFFFFF"/>
          </w:rPr>
          <w:t xml:space="preserve"> poolt kinnitamata ja kui kulude kontrollimise valimisse kuuluvad tõendavad dokumendid on esitamata.</w:t>
        </w:r>
        <w:r w:rsidR="00D96122" w:rsidRPr="00D96122">
          <w:rPr>
            <w:rFonts w:ascii="Times New Roman" w:hAnsi="Times New Roman" w:cs="Times New Roman"/>
            <w:i/>
            <w:iCs/>
            <w:sz w:val="24"/>
            <w:szCs w:val="24"/>
          </w:rPr>
          <w:t xml:space="preserve"> </w:t>
        </w:r>
        <w:bookmarkEnd w:id="249"/>
        <w:r w:rsidR="00D96122" w:rsidRPr="00D96122">
          <w:rPr>
            <w:rFonts w:ascii="Times New Roman" w:hAnsi="Times New Roman" w:cs="Times New Roman"/>
            <w:i/>
            <w:iCs/>
            <w:sz w:val="24"/>
            <w:szCs w:val="24"/>
          </w:rPr>
          <w:t>(muudetud siseministri kk nr …)</w:t>
        </w:r>
      </w:ins>
    </w:p>
    <w:p w14:paraId="7755DBD8"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33DFEEB9" w14:textId="77777777" w:rsidR="00C9687C" w:rsidRPr="00C9687C" w:rsidRDefault="00C9687C" w:rsidP="00825234">
      <w:pPr>
        <w:numPr>
          <w:ilvl w:val="1"/>
          <w:numId w:val="5"/>
        </w:numPr>
        <w:spacing w:after="9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kontrollitud lõpparuande kinnitamist.</w:t>
      </w:r>
    </w:p>
    <w:p w14:paraId="30D5EF6C" w14:textId="77777777" w:rsidR="00C9687C" w:rsidRPr="00C9687C" w:rsidRDefault="00C9687C" w:rsidP="00825234">
      <w:pPr>
        <w:spacing w:after="90" w:line="240" w:lineRule="auto"/>
        <w:ind w:left="567"/>
        <w:contextualSpacing/>
        <w:jc w:val="both"/>
        <w:rPr>
          <w:rFonts w:ascii="Times New Roman" w:hAnsi="Times New Roman" w:cs="Times New Roman"/>
          <w:sz w:val="24"/>
          <w:szCs w:val="24"/>
        </w:rPr>
      </w:pPr>
    </w:p>
    <w:p w14:paraId="1A4ECF43" w14:textId="77777777" w:rsidR="00C9687C" w:rsidRPr="00C9687C" w:rsidRDefault="00C9687C" w:rsidP="00825234">
      <w:pPr>
        <w:keepNext/>
        <w:numPr>
          <w:ilvl w:val="0"/>
          <w:numId w:val="5"/>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C9687C">
        <w:rPr>
          <w:rFonts w:ascii="Times New Roman" w:eastAsia="Times New Roman" w:hAnsi="Times New Roman" w:cs="Times New Roman"/>
          <w:b/>
          <w:iCs/>
          <w:color w:val="000000" w:themeColor="text1"/>
          <w:kern w:val="32"/>
          <w:sz w:val="24"/>
          <w:szCs w:val="24"/>
        </w:rPr>
        <w:lastRenderedPageBreak/>
        <w:t>Elluviija ja partneri õigused ja kohustused</w:t>
      </w:r>
    </w:p>
    <w:p w14:paraId="5C720CB0" w14:textId="590753F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Elluviijale kohalduvad kõik </w:t>
      </w:r>
      <w:r w:rsidR="00852349" w:rsidRPr="009F6950">
        <w:rPr>
          <w:rFonts w:ascii="Times New Roman" w:eastAsia="Times New Roman" w:hAnsi="Times New Roman" w:cs="Times New Roman"/>
          <w:color w:val="000000" w:themeColor="text1"/>
          <w:sz w:val="24"/>
          <w:szCs w:val="24"/>
        </w:rPr>
        <w:t>perioodi 2021–2027 Euroopa Liidu ühtekuuluvus- ja siseturvalisuspoliitika fondide rakendamise seaduse</w:t>
      </w:r>
      <w:r w:rsidR="00852349">
        <w:rPr>
          <w:rFonts w:ascii="Times New Roman" w:eastAsia="Times New Roman" w:hAnsi="Times New Roman" w:cs="Times New Roman"/>
          <w:color w:val="000000" w:themeColor="text1"/>
          <w:sz w:val="24"/>
          <w:szCs w:val="24"/>
        </w:rPr>
        <w:t xml:space="preserve"> </w:t>
      </w:r>
      <w:r w:rsidR="00852349" w:rsidRPr="009F6950">
        <w:rPr>
          <w:rFonts w:ascii="Times New Roman" w:eastAsia="Times New Roman" w:hAnsi="Times New Roman" w:cs="Times New Roman"/>
          <w:color w:val="000000" w:themeColor="text1"/>
          <w:sz w:val="24"/>
          <w:szCs w:val="24"/>
        </w:rPr>
        <w:t xml:space="preserve">(edaspidi </w:t>
      </w:r>
      <w:r w:rsidR="00852349" w:rsidRPr="009F6950">
        <w:rPr>
          <w:rFonts w:ascii="Times New Roman" w:eastAsia="Times New Roman" w:hAnsi="Times New Roman" w:cs="Times New Roman"/>
          <w:i/>
          <w:iCs/>
          <w:color w:val="000000" w:themeColor="text1"/>
          <w:sz w:val="24"/>
          <w:szCs w:val="24"/>
        </w:rPr>
        <w:t>ÜSS</w:t>
      </w:r>
      <w:r w:rsidR="00852349">
        <w:rPr>
          <w:rFonts w:ascii="Times New Roman" w:eastAsia="Times New Roman" w:hAnsi="Times New Roman" w:cs="Times New Roman"/>
          <w:i/>
          <w:iCs/>
          <w:color w:val="000000" w:themeColor="text1"/>
          <w:sz w:val="24"/>
          <w:szCs w:val="24"/>
        </w:rPr>
        <w:t>2021_2027</w:t>
      </w:r>
      <w:r w:rsidR="00852349" w:rsidRPr="009F6950">
        <w:rPr>
          <w:rFonts w:ascii="Times New Roman" w:eastAsia="Times New Roman" w:hAnsi="Times New Roman" w:cs="Times New Roman"/>
          <w:color w:val="000000" w:themeColor="text1"/>
          <w:sz w:val="24"/>
          <w:szCs w:val="24"/>
        </w:rPr>
        <w:t>)</w:t>
      </w:r>
      <w:r w:rsidR="00852349">
        <w:rPr>
          <w:rStyle w:val="FootnoteReference"/>
          <w:rFonts w:ascii="Times New Roman" w:eastAsia="Times New Roman" w:hAnsi="Times New Roman" w:cs="Times New Roman"/>
          <w:color w:val="000000" w:themeColor="text1"/>
          <w:sz w:val="24"/>
          <w:szCs w:val="24"/>
        </w:rPr>
        <w:footnoteReference w:id="12"/>
      </w:r>
      <w:r w:rsidRPr="00C9687C">
        <w:rPr>
          <w:rFonts w:ascii="Times New Roman" w:hAnsi="Times New Roman" w:cs="Times New Roman"/>
          <w:sz w:val="24"/>
          <w:szCs w:val="24"/>
        </w:rPr>
        <w:t xml:space="preserve"> ja selle alusel kehtestatud õigusaktides toetuse saajale sätestatud kohustused.</w:t>
      </w:r>
    </w:p>
    <w:p w14:paraId="1E5DA37E" w14:textId="77777777" w:rsidR="00C9687C" w:rsidRPr="00C9687C" w:rsidRDefault="00C9687C" w:rsidP="00825234">
      <w:pPr>
        <w:spacing w:line="240" w:lineRule="auto"/>
        <w:ind w:left="567"/>
        <w:contextualSpacing/>
        <w:jc w:val="both"/>
        <w:rPr>
          <w:rFonts w:ascii="Times New Roman" w:hAnsi="Times New Roman" w:cs="Times New Roman"/>
          <w:sz w:val="24"/>
          <w:szCs w:val="24"/>
        </w:rPr>
      </w:pPr>
    </w:p>
    <w:p w14:paraId="0955CD4D" w14:textId="604E3A84"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bookmarkStart w:id="251" w:name="_Hlk120710212"/>
      <w:r w:rsidRPr="00C9687C">
        <w:rPr>
          <w:rFonts w:ascii="Times New Roman" w:hAnsi="Times New Roman" w:cs="Times New Roman"/>
          <w:sz w:val="24"/>
          <w:szCs w:val="24"/>
        </w:rPr>
        <w:t xml:space="preserve">Elluviija </w:t>
      </w:r>
      <w:r w:rsidR="009C1407">
        <w:rPr>
          <w:rFonts w:ascii="Times New Roman" w:hAnsi="Times New Roman" w:cs="Times New Roman"/>
          <w:sz w:val="24"/>
          <w:szCs w:val="24"/>
        </w:rPr>
        <w:t xml:space="preserve">ja partner </w:t>
      </w:r>
      <w:r w:rsidRPr="00C9687C">
        <w:rPr>
          <w:rFonts w:ascii="Times New Roman" w:hAnsi="Times New Roman" w:cs="Times New Roman"/>
          <w:sz w:val="24"/>
          <w:szCs w:val="24"/>
        </w:rPr>
        <w:t>pea</w:t>
      </w:r>
      <w:r w:rsidR="009C1407">
        <w:rPr>
          <w:rFonts w:ascii="Times New Roman" w:hAnsi="Times New Roman" w:cs="Times New Roman"/>
          <w:sz w:val="24"/>
          <w:szCs w:val="24"/>
        </w:rPr>
        <w:t>vad täitma</w:t>
      </w:r>
      <w:r w:rsidRPr="00C9687C">
        <w:rPr>
          <w:rFonts w:ascii="Times New Roman" w:hAnsi="Times New Roman" w:cs="Times New Roman"/>
          <w:sz w:val="24"/>
          <w:szCs w:val="24"/>
        </w:rPr>
        <w:t xml:space="preserve"> lisaks </w:t>
      </w:r>
      <w:proofErr w:type="spellStart"/>
      <w:r w:rsidRPr="00C9687C">
        <w:rPr>
          <w:rFonts w:ascii="Times New Roman" w:hAnsi="Times New Roman" w:cs="Times New Roman"/>
          <w:sz w:val="24"/>
          <w:szCs w:val="24"/>
        </w:rPr>
        <w:t>TATis</w:t>
      </w:r>
      <w:proofErr w:type="spellEnd"/>
      <w:r w:rsidRPr="00C9687C">
        <w:rPr>
          <w:rFonts w:ascii="Times New Roman" w:hAnsi="Times New Roman" w:cs="Times New Roman"/>
          <w:sz w:val="24"/>
          <w:szCs w:val="24"/>
        </w:rPr>
        <w:t xml:space="preserve"> sätestatud kohustustele ühendmääruse §-des 10 ja 11 kehtestatud kohustus</w:t>
      </w:r>
      <w:r w:rsidR="009C1407">
        <w:rPr>
          <w:rFonts w:ascii="Times New Roman" w:hAnsi="Times New Roman" w:cs="Times New Roman"/>
          <w:sz w:val="24"/>
          <w:szCs w:val="24"/>
        </w:rPr>
        <w:t>i</w:t>
      </w:r>
      <w:r w:rsidRPr="00C9687C">
        <w:rPr>
          <w:rFonts w:ascii="Times New Roman" w:hAnsi="Times New Roman" w:cs="Times New Roman"/>
          <w:sz w:val="24"/>
          <w:szCs w:val="24"/>
        </w:rPr>
        <w:t>.</w:t>
      </w:r>
      <w:r w:rsidR="009C1407">
        <w:rPr>
          <w:rFonts w:ascii="Times New Roman" w:hAnsi="Times New Roman" w:cs="Times New Roman"/>
          <w:sz w:val="24"/>
          <w:szCs w:val="24"/>
        </w:rPr>
        <w:t xml:space="preserve"> (</w:t>
      </w:r>
      <w:r w:rsidR="009C1407" w:rsidRPr="009C1407">
        <w:rPr>
          <w:rFonts w:ascii="Times New Roman" w:hAnsi="Times New Roman" w:cs="Times New Roman"/>
          <w:i/>
          <w:iCs/>
          <w:sz w:val="24"/>
          <w:szCs w:val="24"/>
        </w:rPr>
        <w:t xml:space="preserve">muudetud siseministri </w:t>
      </w:r>
      <w:r w:rsidR="00D96122">
        <w:rPr>
          <w:rFonts w:ascii="Times New Roman" w:hAnsi="Times New Roman" w:cs="Times New Roman"/>
          <w:i/>
          <w:iCs/>
          <w:sz w:val="24"/>
          <w:szCs w:val="24"/>
        </w:rPr>
        <w:t>02.06.2025</w:t>
      </w:r>
      <w:r w:rsidR="009C1407" w:rsidRPr="009C1407">
        <w:rPr>
          <w:rFonts w:ascii="Times New Roman" w:hAnsi="Times New Roman" w:cs="Times New Roman"/>
          <w:i/>
          <w:iCs/>
          <w:sz w:val="24"/>
          <w:szCs w:val="24"/>
        </w:rPr>
        <w:t xml:space="preserve"> kk nr </w:t>
      </w:r>
      <w:r w:rsidR="00D96122">
        <w:rPr>
          <w:rFonts w:ascii="Times New Roman" w:hAnsi="Times New Roman" w:cs="Times New Roman"/>
          <w:sz w:val="24"/>
          <w:szCs w:val="24"/>
        </w:rPr>
        <w:t>1-3/45</w:t>
      </w:r>
      <w:r w:rsidR="009C1407">
        <w:rPr>
          <w:rFonts w:ascii="Times New Roman" w:hAnsi="Times New Roman" w:cs="Times New Roman"/>
          <w:sz w:val="24"/>
          <w:szCs w:val="24"/>
        </w:rPr>
        <w:t>)</w:t>
      </w:r>
    </w:p>
    <w:bookmarkEnd w:id="251"/>
    <w:p w14:paraId="3BB1C31D" w14:textId="77777777" w:rsidR="00C9687C" w:rsidRPr="00C9687C" w:rsidRDefault="00C9687C" w:rsidP="00825234">
      <w:pPr>
        <w:spacing w:line="240" w:lineRule="auto"/>
        <w:ind w:left="720"/>
        <w:contextualSpacing/>
        <w:rPr>
          <w:rFonts w:ascii="Times New Roman" w:hAnsi="Times New Roman" w:cs="Times New Roman"/>
          <w:sz w:val="24"/>
          <w:szCs w:val="24"/>
        </w:rPr>
      </w:pPr>
    </w:p>
    <w:p w14:paraId="2D96F598" w14:textId="77777777" w:rsidR="00C9687C" w:rsidRPr="00C9687C" w:rsidRDefault="00C9687C" w:rsidP="00825234">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Ühtlasi on elluviija kohustatud:</w:t>
      </w:r>
    </w:p>
    <w:p w14:paraId="13589BB1"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esitama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15 tööpäeva jooksul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kinnitamisest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vormidel:</w:t>
      </w:r>
    </w:p>
    <w:p w14:paraId="4959961D" w14:textId="77777777" w:rsidR="00C9687C" w:rsidRPr="00C9687C" w:rsidRDefault="00C9687C" w:rsidP="00825234">
      <w:pPr>
        <w:numPr>
          <w:ilvl w:val="3"/>
          <w:numId w:val="5"/>
        </w:numPr>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projekti kirjelduse;</w:t>
      </w:r>
    </w:p>
    <w:p w14:paraId="0CE0B4F3" w14:textId="42F71344" w:rsidR="00C9687C" w:rsidRPr="00C9687C" w:rsidRDefault="00C9687C" w:rsidP="00825234">
      <w:pPr>
        <w:numPr>
          <w:ilvl w:val="3"/>
          <w:numId w:val="5"/>
        </w:numPr>
        <w:spacing w:line="240" w:lineRule="auto"/>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eelarve jagunemise alategevuste ja aastate kaupa. Elluviijal on õigus muuta tegevuskava ja eelarveridade vahelist jaotust </w:t>
      </w:r>
      <w:r w:rsidR="00F502FC">
        <w:rPr>
          <w:rFonts w:ascii="Times New Roman" w:hAnsi="Times New Roman" w:cs="Times New Roman"/>
          <w:sz w:val="24"/>
          <w:szCs w:val="24"/>
        </w:rPr>
        <w:t xml:space="preserve">üldjuhul </w:t>
      </w:r>
      <w:r w:rsidRPr="00C9687C">
        <w:rPr>
          <w:rFonts w:ascii="Times New Roman" w:hAnsi="Times New Roman" w:cs="Times New Roman"/>
          <w:sz w:val="24"/>
          <w:szCs w:val="24"/>
        </w:rPr>
        <w:t>kuni kaks korda aastas (</w:t>
      </w:r>
      <w:bookmarkStart w:id="252" w:name="_Hlk118470516"/>
      <w:r w:rsidRPr="00C9687C">
        <w:rPr>
          <w:rFonts w:ascii="Times New Roman" w:hAnsi="Times New Roman" w:cs="Times New Roman"/>
          <w:sz w:val="24"/>
          <w:szCs w:val="24"/>
        </w:rPr>
        <w:t xml:space="preserve">taotlus esitada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15. jaanuariks ja/või 15. juuniks).</w:t>
      </w:r>
      <w:bookmarkEnd w:id="252"/>
      <w:r w:rsidRPr="00C9687C">
        <w:rPr>
          <w:rFonts w:ascii="Times New Roman" w:hAnsi="Times New Roman" w:cs="Times New Roman"/>
          <w:sz w:val="24"/>
          <w:szCs w:val="24"/>
        </w:rPr>
        <w:t xml:space="preserve"> Tegevuskava ja eelarve muutmist ei ole vaja taotleda järgmistel juhtudel:</w:t>
      </w:r>
    </w:p>
    <w:p w14:paraId="238A7CA9" w14:textId="77777777"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eelarverida suureneb vähem kui 15% kinnitatud eelarvereale plaanitud summast;</w:t>
      </w:r>
    </w:p>
    <w:p w14:paraId="12DD2395" w14:textId="77777777"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eelarvereale planeeritud summa jaotus muutub aastate lõikes;</w:t>
      </w:r>
    </w:p>
    <w:p w14:paraId="48AAC9D8" w14:textId="3560CDBB" w:rsidR="00C9687C" w:rsidRPr="00C9687C" w:rsidRDefault="00C9687C" w:rsidP="00825234">
      <w:pPr>
        <w:numPr>
          <w:ilvl w:val="0"/>
          <w:numId w:val="2"/>
        </w:numPr>
        <w:spacing w:after="160" w:line="240" w:lineRule="auto"/>
        <w:ind w:hanging="153"/>
        <w:contextualSpacing/>
        <w:jc w:val="both"/>
        <w:rPr>
          <w:rFonts w:ascii="Times New Roman" w:hAnsi="Times New Roman" w:cs="Times New Roman"/>
          <w:sz w:val="24"/>
          <w:szCs w:val="24"/>
        </w:rPr>
      </w:pPr>
      <w:r w:rsidRPr="00C9687C">
        <w:rPr>
          <w:rFonts w:ascii="Times New Roman" w:hAnsi="Times New Roman" w:cs="Times New Roman"/>
          <w:sz w:val="24"/>
          <w:szCs w:val="24"/>
        </w:rPr>
        <w:t>täpsustub detailne kirjeldus.</w:t>
      </w:r>
    </w:p>
    <w:p w14:paraId="5B0E3E95" w14:textId="77777777" w:rsidR="00C9687C" w:rsidRPr="00C9687C" w:rsidRDefault="00C9687C" w:rsidP="00825234">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rakendama projekti vastavalt kinnitatud tegevuste kirjeldusele ja eelarvele;</w:t>
      </w:r>
    </w:p>
    <w:p w14:paraId="4C83AF2C" w14:textId="77777777" w:rsidR="00C9687C" w:rsidRPr="00C9687C" w:rsidRDefault="00C9687C" w:rsidP="00561F47">
      <w:pPr>
        <w:numPr>
          <w:ilvl w:val="2"/>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esitama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kinnitamisest alates projekti maksete prognoosi iga aasta 15. jaanuariks ja 15. juuniks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vormil;</w:t>
      </w:r>
    </w:p>
    <w:p w14:paraId="72E40B0A"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bookmarkStart w:id="253" w:name="_Hlk121327545"/>
      <w:r w:rsidRPr="00C9687C">
        <w:rPr>
          <w:rFonts w:ascii="Times New Roman" w:hAnsi="Times New Roman" w:cs="Times New Roman"/>
          <w:sz w:val="24"/>
          <w:szCs w:val="24"/>
        </w:rPr>
        <w:t xml:space="preserve">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kui toetatava tegevusega samalaadsele tegevusele on taotletud toetust teistest meetmetest või muudest välisabi vahenditest;</w:t>
      </w:r>
    </w:p>
    <w:p w14:paraId="31887997"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5BAD728A" w14:textId="26237136"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bookmarkStart w:id="254" w:name="_Hlk210308004"/>
      <w:r w:rsidRPr="00C9687C">
        <w:rPr>
          <w:rFonts w:ascii="Times New Roman" w:hAnsi="Times New Roman" w:cs="Times New Roman"/>
          <w:sz w:val="24"/>
          <w:szCs w:val="24"/>
        </w:rPr>
        <w:t xml:space="preserve">koguma ja töötlema andmeid seirearuande jaoks, sh </w:t>
      </w:r>
      <w:r w:rsidRPr="00C9687C">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w:t>
      </w:r>
      <w:ins w:id="255" w:author="Aivi Kuivonen" w:date="2025-09-15T16:43:00Z" w16du:dateUtc="2025-09-15T13:43:00Z">
        <w:r w:rsidR="004C1F92">
          <w:rPr>
            <w:rFonts w:ascii="Times New Roman" w:hAnsi="Times New Roman" w:cs="Times New Roman"/>
            <w:iCs/>
            <w:sz w:val="24"/>
            <w:szCs w:val="24"/>
          </w:rPr>
          <w:t xml:space="preserve"> </w:t>
        </w:r>
      </w:ins>
      <w:ins w:id="256" w:author="Aivi Kuivonen" w:date="2025-09-15T16:44:00Z" w16du:dateUtc="2025-09-15T13:44:00Z">
        <w:r w:rsidR="004C1F92" w:rsidRPr="00D2092E">
          <w:rPr>
            <w:rFonts w:ascii="Times New Roman" w:hAnsi="Times New Roman" w:cs="Times New Roman"/>
            <w:sz w:val="24"/>
            <w:szCs w:val="24"/>
          </w:rPr>
          <w:t xml:space="preserve">hiljemalt </w:t>
        </w:r>
      </w:ins>
      <w:bookmarkStart w:id="257" w:name="_Hlk208839979"/>
      <w:ins w:id="258" w:author="Aivi Kuivonen" w:date="2025-09-16T09:41:00Z" w16du:dateUtc="2025-09-16T06:41:00Z">
        <w:r w:rsidR="00BF5338">
          <w:rPr>
            <w:rFonts w:ascii="Times New Roman" w:hAnsi="Times New Roman" w:cs="Times New Roman"/>
            <w:sz w:val="24"/>
            <w:szCs w:val="24"/>
          </w:rPr>
          <w:t xml:space="preserve">vahe- ja lõpparuande esitamise ajaks. </w:t>
        </w:r>
        <w:bookmarkEnd w:id="254"/>
        <w:r w:rsidR="00BF5338" w:rsidRPr="00E86421">
          <w:rPr>
            <w:rFonts w:ascii="Times New Roman" w:hAnsi="Times New Roman" w:cs="Times New Roman"/>
            <w:i/>
            <w:iCs/>
            <w:sz w:val="24"/>
            <w:szCs w:val="24"/>
          </w:rPr>
          <w:t>(muudetud siseministri … kk nr …)</w:t>
        </w:r>
      </w:ins>
      <w:bookmarkEnd w:id="257"/>
      <w:del w:id="259" w:author="Aivi Kuivonen" w:date="2025-09-15T16:43:00Z" w16du:dateUtc="2025-09-15T13:43:00Z">
        <w:r w:rsidRPr="00C9687C" w:rsidDel="004C1F92">
          <w:rPr>
            <w:rFonts w:ascii="Times New Roman" w:hAnsi="Times New Roman" w:cs="Times New Roman"/>
            <w:iCs/>
            <w:sz w:val="24"/>
            <w:szCs w:val="24"/>
          </w:rPr>
          <w:delText xml:space="preserve"> iga kvartali lõpu seisuga hiljemalt kvartalile järgneva teise nädala lõpuks</w:delText>
        </w:r>
      </w:del>
      <w:r w:rsidRPr="00C9687C">
        <w:rPr>
          <w:rFonts w:ascii="Times New Roman" w:hAnsi="Times New Roman" w:cs="Times New Roman"/>
          <w:sz w:val="24"/>
          <w:szCs w:val="24"/>
        </w:rPr>
        <w:t>;</w:t>
      </w:r>
    </w:p>
    <w:p w14:paraId="28100C6C"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säilitatama dokumente vastavalt ÜSS2021_2027 §-le 18 </w:t>
      </w:r>
      <w:r w:rsidRPr="00C9687C">
        <w:rPr>
          <w:rFonts w:ascii="Times New Roman" w:hAnsi="Times New Roman" w:cs="Times New Roman"/>
          <w:color w:val="202020"/>
          <w:sz w:val="24"/>
          <w:szCs w:val="24"/>
          <w:shd w:val="clear" w:color="auto" w:fill="FFFFFF"/>
        </w:rPr>
        <w:t xml:space="preserve">ja ELi </w:t>
      </w:r>
      <w:proofErr w:type="spellStart"/>
      <w:r w:rsidRPr="00C9687C">
        <w:rPr>
          <w:rFonts w:ascii="Times New Roman" w:hAnsi="Times New Roman" w:cs="Times New Roman"/>
          <w:color w:val="202020"/>
          <w:sz w:val="24"/>
          <w:szCs w:val="24"/>
          <w:shd w:val="clear" w:color="auto" w:fill="FFFFFF"/>
        </w:rPr>
        <w:t>ühissätete</w:t>
      </w:r>
      <w:proofErr w:type="spellEnd"/>
      <w:r w:rsidRPr="00C9687C">
        <w:rPr>
          <w:rFonts w:ascii="Times New Roman" w:hAnsi="Times New Roman" w:cs="Times New Roman"/>
          <w:color w:val="202020"/>
          <w:sz w:val="24"/>
          <w:szCs w:val="24"/>
          <w:shd w:val="clear" w:color="auto" w:fill="FFFFFF"/>
        </w:rPr>
        <w:t xml:space="preserve"> määruse artikli 82 lõikele 1 viis aastat toetuse saajale tehtud lõppmakse tegemise aasta 31. detsembrist arvates, välja arvatud juhul, kui riigiabi reeglitest tuleneb teisiti;</w:t>
      </w:r>
      <w:bookmarkStart w:id="260" w:name="_Hlk121327849"/>
    </w:p>
    <w:p w14:paraId="0AB9617B"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andma igakülgse sisulise panuse seiresse, kontrolli, auditisse või hindamisse.</w:t>
      </w:r>
    </w:p>
    <w:p w14:paraId="04DD61C9" w14:textId="77777777" w:rsidR="00C9687C" w:rsidRPr="00C9687C" w:rsidRDefault="00C9687C" w:rsidP="00561F47">
      <w:pPr>
        <w:numPr>
          <w:ilvl w:val="2"/>
          <w:numId w:val="5"/>
        </w:numPr>
        <w:spacing w:before="240" w:line="240" w:lineRule="auto"/>
        <w:ind w:left="567" w:hanging="567"/>
        <w:contextualSpacing/>
        <w:jc w:val="both"/>
        <w:rPr>
          <w:rFonts w:ascii="Times New Roman" w:hAnsi="Times New Roman" w:cs="Times New Roman"/>
          <w:sz w:val="24"/>
          <w:szCs w:val="24"/>
        </w:rPr>
      </w:pPr>
      <w:bookmarkStart w:id="261" w:name="_Hlk121327643"/>
      <w:bookmarkEnd w:id="253"/>
      <w:bookmarkEnd w:id="260"/>
      <w:r w:rsidRPr="00C9687C">
        <w:rPr>
          <w:rFonts w:ascii="Times New Roman" w:hAnsi="Times New Roman" w:cs="Times New Roman"/>
          <w:sz w:val="24"/>
          <w:szCs w:val="24"/>
        </w:rPr>
        <w:t xml:space="preserve">viivitamatult teavitama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kirjalikku taasesitamist võimaldavas vormis:</w:t>
      </w:r>
    </w:p>
    <w:p w14:paraId="3BFD150A"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r w:rsidRPr="00C9687C">
        <w:rPr>
          <w:rFonts w:ascii="Times New Roman" w:hAnsi="Times New Roman" w:cs="Times New Roman"/>
          <w:sz w:val="24"/>
          <w:szCs w:val="24"/>
        </w:rPr>
        <w:t>asjaoludest, mis takistavad täitmast elluviija ülesandeid;</w:t>
      </w:r>
    </w:p>
    <w:p w14:paraId="771D033C"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vajalikkusest;</w:t>
      </w:r>
    </w:p>
    <w:p w14:paraId="2F121680" w14:textId="77777777" w:rsidR="00C9687C" w:rsidRPr="00C9687C" w:rsidRDefault="00C9687C" w:rsidP="00561F47">
      <w:pPr>
        <w:numPr>
          <w:ilvl w:val="3"/>
          <w:numId w:val="5"/>
        </w:numPr>
        <w:spacing w:before="240" w:line="240" w:lineRule="auto"/>
        <w:ind w:left="851" w:hanging="851"/>
        <w:contextualSpacing/>
        <w:jc w:val="both"/>
        <w:rPr>
          <w:rFonts w:ascii="Times New Roman" w:hAnsi="Times New Roman" w:cs="Times New Roman"/>
          <w:sz w:val="24"/>
          <w:szCs w:val="24"/>
        </w:rPr>
      </w:pPr>
      <w:r w:rsidRPr="00C9687C">
        <w:rPr>
          <w:rFonts w:ascii="Times New Roman" w:hAnsi="Times New Roman" w:cs="Times New Roman"/>
          <w:sz w:val="24"/>
          <w:szCs w:val="24"/>
        </w:rPr>
        <w:t>projekti elluviimisel esinevatest probleemidest, mis võivad mõjutada tulemuse saavutamist.</w:t>
      </w:r>
    </w:p>
    <w:bookmarkEnd w:id="261"/>
    <w:p w14:paraId="63F5F029" w14:textId="77777777" w:rsidR="00C9687C" w:rsidRPr="00C9687C" w:rsidRDefault="00C9687C" w:rsidP="00561F47">
      <w:pPr>
        <w:spacing w:line="240" w:lineRule="auto"/>
        <w:ind w:left="426"/>
        <w:contextualSpacing/>
        <w:rPr>
          <w:rFonts w:ascii="Times New Roman" w:hAnsi="Times New Roman" w:cs="Times New Roman"/>
          <w:sz w:val="24"/>
          <w:szCs w:val="24"/>
        </w:rPr>
      </w:pPr>
    </w:p>
    <w:p w14:paraId="6D0B2F8E" w14:textId="77777777" w:rsidR="00C9687C" w:rsidRPr="00C9687C" w:rsidRDefault="00C9687C" w:rsidP="00561F47">
      <w:pPr>
        <w:keepNext/>
        <w:numPr>
          <w:ilvl w:val="0"/>
          <w:numId w:val="5"/>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C9687C">
        <w:rPr>
          <w:rFonts w:ascii="Times New Roman" w:eastAsia="Times New Roman" w:hAnsi="Times New Roman" w:cs="Times New Roman"/>
          <w:b/>
          <w:bCs/>
          <w:color w:val="000000" w:themeColor="text1"/>
          <w:kern w:val="32"/>
          <w:sz w:val="24"/>
          <w:szCs w:val="24"/>
        </w:rPr>
        <w:t xml:space="preserve">Aruandlus </w:t>
      </w:r>
    </w:p>
    <w:p w14:paraId="612C528B"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projekti tegevuste, tulemuste ja näitajate saavutamise edenemise vahearuande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7C67975A" w14:textId="77777777" w:rsidR="00C9687C" w:rsidRPr="00C9687C" w:rsidRDefault="00C9687C" w:rsidP="00561F47">
      <w:pPr>
        <w:spacing w:line="240" w:lineRule="auto"/>
        <w:ind w:left="567"/>
        <w:contextualSpacing/>
        <w:jc w:val="both"/>
        <w:rPr>
          <w:rFonts w:ascii="Times New Roman" w:hAnsi="Times New Roman" w:cs="Times New Roman"/>
          <w:sz w:val="24"/>
          <w:szCs w:val="24"/>
        </w:rPr>
      </w:pPr>
    </w:p>
    <w:p w14:paraId="2D265760" w14:textId="4633C8AF"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lastRenderedPageBreak/>
        <w:t xml:space="preserve">Elluviija esitab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projekti tegevuste, tulemuste ja näitajate saavutamise edenemise lõpparuande e-toetuste keskkonna kaudu 45 kalendripäeva jooksul alates projekti abikõlblikkuse perioodi lõppkuupäevast. </w:t>
      </w:r>
      <w:bookmarkStart w:id="262" w:name="_Hlk208924809"/>
      <w:bookmarkStart w:id="263" w:name="_Hlk121328114"/>
      <w:ins w:id="264" w:author="Aivi Kuivonen" w:date="2025-09-15T16:38:00Z" w16du:dateUtc="2025-09-15T13:38:00Z">
        <w:r w:rsidR="00D96122">
          <w:rPr>
            <w:rFonts w:ascii="Times New Roman" w:hAnsi="Times New Roman" w:cs="Times New Roman"/>
            <w:sz w:val="24"/>
            <w:szCs w:val="24"/>
          </w:rPr>
          <w:t>Projektide koht</w:t>
        </w:r>
      </w:ins>
      <w:ins w:id="265" w:author="Aivi Kuivonen" w:date="2025-09-15T16:39:00Z" w16du:dateUtc="2025-09-15T13:39:00Z">
        <w:r w:rsidR="00D96122">
          <w:rPr>
            <w:rFonts w:ascii="Times New Roman" w:hAnsi="Times New Roman" w:cs="Times New Roman"/>
            <w:sz w:val="24"/>
            <w:szCs w:val="24"/>
          </w:rPr>
          <w:t>a, mis lõppevad 31.12.2029, tuleb esitada lõpparuanne hiljemalt 30 kalendripäeva jooksul</w:t>
        </w:r>
      </w:ins>
      <w:ins w:id="266" w:author="Aivi Kuivonen" w:date="2025-09-16T09:42:00Z" w16du:dateUtc="2025-09-16T06:42:00Z">
        <w:r w:rsidR="00BC2FBE">
          <w:rPr>
            <w:rFonts w:ascii="Times New Roman" w:hAnsi="Times New Roman" w:cs="Times New Roman"/>
            <w:sz w:val="24"/>
            <w:szCs w:val="24"/>
          </w:rPr>
          <w:t xml:space="preserve"> pärast projekti lõppu</w:t>
        </w:r>
      </w:ins>
      <w:ins w:id="267" w:author="Aivi Kuivonen" w:date="2025-09-15T16:39:00Z" w16du:dateUtc="2025-09-15T13:39:00Z">
        <w:r w:rsidR="00D96122">
          <w:rPr>
            <w:rFonts w:ascii="Times New Roman" w:hAnsi="Times New Roman" w:cs="Times New Roman"/>
            <w:sz w:val="24"/>
            <w:szCs w:val="24"/>
          </w:rPr>
          <w:t xml:space="preserve">. </w:t>
        </w:r>
      </w:ins>
      <w:bookmarkEnd w:id="262"/>
      <w:r w:rsidRPr="00C9687C">
        <w:rPr>
          <w:rFonts w:ascii="Times New Roman" w:hAnsi="Times New Roman" w:cs="Times New Roman"/>
          <w:sz w:val="24"/>
          <w:szCs w:val="24"/>
        </w:rPr>
        <w:t>Kui projekti tegevused lõppevad enne abikõlblikkuse perioodi lõppu, tuleb lõpparuanne esitada 45 kalendripäeva jooksul tegevuste lõppemisest arvates.</w:t>
      </w:r>
      <w:ins w:id="268" w:author="Aivi Kuivonen" w:date="2025-09-15T16:39:00Z" w16du:dateUtc="2025-09-15T13:39:00Z">
        <w:r w:rsidR="00D96122">
          <w:rPr>
            <w:rFonts w:ascii="Times New Roman" w:hAnsi="Times New Roman" w:cs="Times New Roman"/>
            <w:sz w:val="24"/>
            <w:szCs w:val="24"/>
          </w:rPr>
          <w:t xml:space="preserve"> </w:t>
        </w:r>
        <w:r w:rsidR="00D96122" w:rsidRPr="00D96122">
          <w:rPr>
            <w:rFonts w:ascii="Times New Roman" w:hAnsi="Times New Roman" w:cs="Times New Roman"/>
            <w:i/>
            <w:iCs/>
            <w:sz w:val="24"/>
            <w:szCs w:val="24"/>
          </w:rPr>
          <w:t>(muudetud siseministri</w:t>
        </w:r>
      </w:ins>
      <w:ins w:id="269" w:author="Aivi Kuivonen" w:date="2025-09-15T16:40:00Z" w16du:dateUtc="2025-09-15T13:40:00Z">
        <w:r w:rsidR="00D96122" w:rsidRPr="00D96122">
          <w:rPr>
            <w:rFonts w:ascii="Times New Roman" w:hAnsi="Times New Roman" w:cs="Times New Roman"/>
            <w:i/>
            <w:iCs/>
            <w:sz w:val="24"/>
            <w:szCs w:val="24"/>
          </w:rPr>
          <w:t xml:space="preserve"> … kk nr …)</w:t>
        </w:r>
      </w:ins>
    </w:p>
    <w:bookmarkEnd w:id="263"/>
    <w:p w14:paraId="32F2C522"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681793A"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bookmarkStart w:id="270" w:name="_Hlk121328143"/>
      <w:r w:rsidRPr="00C9687C">
        <w:rPr>
          <w:rFonts w:ascii="Times New Roman" w:hAnsi="Times New Roman" w:cs="Times New Roman"/>
          <w:sz w:val="24"/>
          <w:szCs w:val="24"/>
        </w:rPr>
        <w:t>Juhul, kui vahearuande ja lõpparuande esitamise tähtaja vahe on vähem kui kuus kuud, esitatakse ainult lõpparuanne.</w:t>
      </w:r>
    </w:p>
    <w:bookmarkEnd w:id="270"/>
    <w:p w14:paraId="501471AC"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3B59B7E4" w14:textId="4E4B31BF"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vahe- ja lõpparuandes (edaspidi </w:t>
      </w:r>
      <w:r w:rsidRPr="00C9687C">
        <w:rPr>
          <w:rFonts w:ascii="Times New Roman" w:hAnsi="Times New Roman" w:cs="Times New Roman"/>
          <w:i/>
          <w:iCs/>
          <w:sz w:val="24"/>
          <w:szCs w:val="24"/>
        </w:rPr>
        <w:t>projekti aruanne</w:t>
      </w:r>
      <w:r w:rsidRPr="00C9687C">
        <w:rPr>
          <w:rFonts w:ascii="Times New Roman" w:hAnsi="Times New Roman" w:cs="Times New Roman"/>
          <w:sz w:val="24"/>
          <w:szCs w:val="24"/>
        </w:rPr>
        <w:t>) kajastatakse info vastavalt e</w:t>
      </w:r>
      <w:r w:rsidR="00561F47">
        <w:rPr>
          <w:rFonts w:ascii="Times New Roman" w:hAnsi="Times New Roman" w:cs="Times New Roman"/>
          <w:sz w:val="24"/>
          <w:szCs w:val="24"/>
        </w:rPr>
        <w:noBreakHyphen/>
      </w:r>
      <w:r w:rsidRPr="00C9687C">
        <w:rPr>
          <w:rFonts w:ascii="Times New Roman" w:hAnsi="Times New Roman" w:cs="Times New Roman"/>
          <w:sz w:val="24"/>
          <w:szCs w:val="24"/>
        </w:rPr>
        <w:t>toetuste keskkonna aruande andmeväljades nõutule.</w:t>
      </w:r>
      <w:ins w:id="271" w:author="Aivi Kuivonen" w:date="2025-09-16T14:21:00Z" w16du:dateUtc="2025-09-16T11:21:00Z">
        <w:r w:rsidR="00F502FC" w:rsidRPr="00F502FC">
          <w:rPr>
            <w:rFonts w:ascii="Times New Roman" w:hAnsi="Times New Roman" w:cs="Times New Roman"/>
            <w:sz w:val="24"/>
            <w:szCs w:val="24"/>
          </w:rPr>
          <w:t xml:space="preserve"> </w:t>
        </w:r>
        <w:bookmarkStart w:id="272" w:name="_Hlk210308193"/>
        <w:r w:rsidR="00F502FC" w:rsidRPr="00F91227">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r w:rsidR="00F502FC">
          <w:rPr>
            <w:rFonts w:ascii="Times New Roman" w:hAnsi="Times New Roman" w:cs="Times New Roman"/>
            <w:sz w:val="24"/>
            <w:szCs w:val="24"/>
          </w:rPr>
          <w:t xml:space="preserve">. </w:t>
        </w:r>
        <w:bookmarkEnd w:id="272"/>
        <w:r w:rsidR="00F502FC" w:rsidRPr="00F502FC">
          <w:rPr>
            <w:rFonts w:ascii="Times New Roman" w:hAnsi="Times New Roman" w:cs="Times New Roman"/>
            <w:i/>
            <w:iCs/>
            <w:sz w:val="24"/>
            <w:szCs w:val="24"/>
          </w:rPr>
          <w:t>(muudetud siseministri … kk nr …)</w:t>
        </w:r>
      </w:ins>
    </w:p>
    <w:p w14:paraId="7BF06896"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0E93CA0"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1EC7A2F7"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6BC3933A"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SiM kontrollib üldjuhul 15 tööpäeva jooksul projekti aruande laekumisest, kas aruanne on nõuetekohaselt täidetud ja annab ülevaate tehtud tegevustest.</w:t>
      </w:r>
    </w:p>
    <w:p w14:paraId="48F40C6F"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58DDB9C"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Kui projekti aruandes puudusi ei esine, kinnitab SiM projekti aruande.</w:t>
      </w:r>
    </w:p>
    <w:p w14:paraId="3E2ECEFB"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4C74ED3" w14:textId="140147B9"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 aruandes puuduste esinemise korral annab SiM elluviijale </w:t>
      </w:r>
      <w:ins w:id="273" w:author="Aivi Kuivonen" w:date="2025-09-16T14:22:00Z" w16du:dateUtc="2025-09-16T11:22:00Z">
        <w:r w:rsidR="00F502FC">
          <w:rPr>
            <w:rFonts w:ascii="Times New Roman" w:hAnsi="Times New Roman" w:cs="Times New Roman"/>
            <w:sz w:val="24"/>
            <w:szCs w:val="24"/>
          </w:rPr>
          <w:t xml:space="preserve">maksimaalselt </w:t>
        </w:r>
      </w:ins>
      <w:del w:id="274" w:author="Aivi Kuivonen" w:date="2025-09-16T14:22:00Z" w16du:dateUtc="2025-09-16T11:22:00Z">
        <w:r w:rsidRPr="00C9687C" w:rsidDel="00F502FC">
          <w:rPr>
            <w:rFonts w:ascii="Times New Roman" w:hAnsi="Times New Roman" w:cs="Times New Roman"/>
            <w:sz w:val="24"/>
            <w:szCs w:val="24"/>
          </w:rPr>
          <w:delText xml:space="preserve">vähemalt </w:delText>
        </w:r>
      </w:del>
      <w:r w:rsidRPr="00C9687C">
        <w:rPr>
          <w:rFonts w:ascii="Times New Roman" w:hAnsi="Times New Roman" w:cs="Times New Roman"/>
          <w:sz w:val="24"/>
          <w:szCs w:val="24"/>
        </w:rPr>
        <w:t>kümme tööpäeva puuduste kõrvaldamiseks ning SiM kinnitab projekti aruande kümne tööpäeva jooksul peale puuduste kõrvaldamist.</w:t>
      </w:r>
      <w:ins w:id="275" w:author="Aivi Kuivonen" w:date="2025-09-16T14:22:00Z" w16du:dateUtc="2025-09-16T11:22:00Z">
        <w:r w:rsidR="00F502FC" w:rsidRPr="00F502FC">
          <w:rPr>
            <w:rFonts w:ascii="Times New Roman" w:hAnsi="Times New Roman" w:cs="Times New Roman"/>
            <w:i/>
            <w:iCs/>
            <w:sz w:val="24"/>
            <w:szCs w:val="24"/>
          </w:rPr>
          <w:t xml:space="preserve"> (muudetud siseministri …kk nr …)</w:t>
        </w:r>
      </w:ins>
    </w:p>
    <w:p w14:paraId="0D27ADC0"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464161F6" w14:textId="77777777" w:rsidR="00C9687C" w:rsidRPr="00C9687C" w:rsidRDefault="00C9687C" w:rsidP="00561F47">
      <w:pPr>
        <w:numPr>
          <w:ilvl w:val="1"/>
          <w:numId w:val="5"/>
        </w:numPr>
        <w:spacing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Projektide puhul, mis sisaldavad koolitusi, mis toimuvad vähem kui kolm kuud enne projekti lõppu, esitab elluviija e-toetuste keskkonnas partneriga kooskõlastatud </w:t>
      </w:r>
      <w:proofErr w:type="spellStart"/>
      <w:r w:rsidRPr="00C9687C">
        <w:rPr>
          <w:rFonts w:ascii="Times New Roman" w:hAnsi="Times New Roman" w:cs="Times New Roman"/>
          <w:sz w:val="24"/>
          <w:szCs w:val="24"/>
        </w:rPr>
        <w:t>järelaruande</w:t>
      </w:r>
      <w:proofErr w:type="spellEnd"/>
      <w:r w:rsidRPr="00C9687C">
        <w:rPr>
          <w:rFonts w:ascii="Times New Roman" w:hAnsi="Times New Roman" w:cs="Times New Roman"/>
          <w:sz w:val="24"/>
          <w:szCs w:val="24"/>
        </w:rPr>
        <w:t>.</w:t>
      </w:r>
    </w:p>
    <w:p w14:paraId="5557F195"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29DBCB74"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bookmarkStart w:id="276" w:name="_Hlk121328303"/>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küsida tegevuse elluviijalt lisainfot projekti tegevuse käigu ja tulemuste kohta.</w:t>
      </w:r>
    </w:p>
    <w:bookmarkEnd w:id="276"/>
    <w:p w14:paraId="7018F150" w14:textId="77777777" w:rsidR="00C9687C" w:rsidRPr="00C9687C" w:rsidRDefault="00C9687C" w:rsidP="00561F47">
      <w:pPr>
        <w:spacing w:after="0" w:line="240" w:lineRule="auto"/>
        <w:ind w:left="0"/>
        <w:jc w:val="both"/>
        <w:rPr>
          <w:rFonts w:ascii="Times New Roman" w:hAnsi="Times New Roman" w:cs="Times New Roman"/>
          <w:sz w:val="24"/>
          <w:szCs w:val="24"/>
        </w:rPr>
      </w:pPr>
    </w:p>
    <w:p w14:paraId="07EE718B" w14:textId="77777777" w:rsidR="00C9687C" w:rsidRPr="00C9687C" w:rsidRDefault="00C9687C" w:rsidP="00561F47">
      <w:pPr>
        <w:numPr>
          <w:ilvl w:val="0"/>
          <w:numId w:val="5"/>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277" w:name="_Toc390093275"/>
      <w:proofErr w:type="spellStart"/>
      <w:r w:rsidRPr="00C9687C">
        <w:rPr>
          <w:rFonts w:ascii="Times New Roman" w:eastAsia="Times New Roman" w:hAnsi="Times New Roman" w:cs="Times New Roman"/>
          <w:b/>
          <w:bCs/>
          <w:iCs/>
          <w:color w:val="000000" w:themeColor="text1"/>
          <w:sz w:val="24"/>
          <w:szCs w:val="24"/>
        </w:rPr>
        <w:t>TATi</w:t>
      </w:r>
      <w:proofErr w:type="spellEnd"/>
      <w:r w:rsidRPr="00C9687C">
        <w:rPr>
          <w:rFonts w:ascii="Times New Roman" w:eastAsia="Times New Roman" w:hAnsi="Times New Roman" w:cs="Times New Roman"/>
          <w:b/>
          <w:bCs/>
          <w:iCs/>
          <w:color w:val="000000" w:themeColor="text1"/>
          <w:sz w:val="24"/>
          <w:szCs w:val="24"/>
        </w:rPr>
        <w:t xml:space="preserve"> muutmine</w:t>
      </w:r>
    </w:p>
    <w:p w14:paraId="61868F2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muuta toetuse andmise tingimuste käskkirja enda või elluviija algatusel.</w:t>
      </w:r>
    </w:p>
    <w:p w14:paraId="022DB038" w14:textId="77777777" w:rsidR="00C9687C" w:rsidRPr="00C9687C" w:rsidRDefault="00C9687C" w:rsidP="00561F47">
      <w:pPr>
        <w:spacing w:after="0" w:line="240" w:lineRule="auto"/>
        <w:ind w:left="567"/>
        <w:contextualSpacing/>
        <w:jc w:val="both"/>
        <w:rPr>
          <w:rFonts w:ascii="Times New Roman" w:hAnsi="Times New Roman" w:cs="Times New Roman"/>
          <w:sz w:val="24"/>
          <w:szCs w:val="24"/>
        </w:rPr>
      </w:pPr>
    </w:p>
    <w:p w14:paraId="2DCE15E8"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Kui ilmneb vajadus projekti tegevusi, tulemusi, eelarvet, näitajaid abikõlblikkuse perioodi muuta, esitab elluviija </w:t>
      </w:r>
      <w:proofErr w:type="spellStart"/>
      <w:r w:rsidRPr="00C9687C">
        <w:rPr>
          <w:rFonts w:ascii="Times New Roman" w:hAnsi="Times New Roman" w:cs="Times New Roman"/>
          <w:sz w:val="24"/>
          <w:szCs w:val="24"/>
        </w:rPr>
        <w:t>SiMile</w:t>
      </w:r>
      <w:proofErr w:type="spellEnd"/>
      <w:r w:rsidRPr="00C9687C">
        <w:rPr>
          <w:rFonts w:ascii="Times New Roman" w:hAnsi="Times New Roman" w:cs="Times New Roman"/>
          <w:sz w:val="24"/>
          <w:szCs w:val="24"/>
        </w:rPr>
        <w:t xml:space="preserve"> partneriga kooskõlastatud põhjendatud taotluse (edaspidi </w:t>
      </w:r>
      <w:proofErr w:type="spellStart"/>
      <w:r w:rsidRPr="00C9687C">
        <w:rPr>
          <w:rFonts w:ascii="Times New Roman" w:hAnsi="Times New Roman" w:cs="Times New Roman"/>
          <w:i/>
          <w:iCs/>
          <w:sz w:val="24"/>
          <w:szCs w:val="24"/>
        </w:rPr>
        <w:t>TATi</w:t>
      </w:r>
      <w:proofErr w:type="spellEnd"/>
      <w:r w:rsidRPr="00C9687C">
        <w:rPr>
          <w:rFonts w:ascii="Times New Roman" w:hAnsi="Times New Roman" w:cs="Times New Roman"/>
          <w:i/>
          <w:iCs/>
          <w:sz w:val="24"/>
          <w:szCs w:val="24"/>
        </w:rPr>
        <w:t xml:space="preserve"> muutmise taotlus</w:t>
      </w:r>
      <w:r w:rsidRPr="00C9687C">
        <w:rPr>
          <w:rFonts w:ascii="Times New Roman" w:hAnsi="Times New Roman" w:cs="Times New Roman"/>
          <w:sz w:val="24"/>
          <w:szCs w:val="24"/>
        </w:rPr>
        <w:t>).</w:t>
      </w:r>
    </w:p>
    <w:p w14:paraId="562B3CA6"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3C29534"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SiM vaatab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läbi 25 tööpäeva jooksul alates selle kättesaamisest ja annab hinnangu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kohta.</w:t>
      </w:r>
    </w:p>
    <w:p w14:paraId="6AE2D11E"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1A7D54F3"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Puuduste esinemise korral annab SiM elluviijale tähtaja puuduste kõrvaldamiseks.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taotluse menetlemise tähtaega võib pikendada puuduste kõrvaldamiseks ettenähtud tähtaja võrra.</w:t>
      </w:r>
    </w:p>
    <w:p w14:paraId="5530BB3A"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498B8ED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lastRenderedPageBreak/>
        <w:t xml:space="preserve">Elluviijal on võimalik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muutmist taotleda üks kord kuue kuu jooksul. </w:t>
      </w:r>
      <w:proofErr w:type="spellStart"/>
      <w:r w:rsidRPr="00C9687C">
        <w:rPr>
          <w:rFonts w:ascii="Times New Roman" w:hAnsi="Times New Roman" w:cs="Times New Roman"/>
          <w:sz w:val="24"/>
          <w:szCs w:val="24"/>
        </w:rPr>
        <w:t>SiMi</w:t>
      </w:r>
      <w:proofErr w:type="spellEnd"/>
      <w:r w:rsidRPr="00C9687C">
        <w:rPr>
          <w:rFonts w:ascii="Times New Roman" w:hAnsi="Times New Roman" w:cs="Times New Roman"/>
          <w:sz w:val="24"/>
          <w:szCs w:val="24"/>
        </w:rPr>
        <w:t xml:space="preserve"> eelneval nõusolekul on lubatud TAT muutmist taotleda sagedamini. </w:t>
      </w:r>
    </w:p>
    <w:p w14:paraId="09F2AD3D"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3DECB15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 xml:space="preserve">SiM võib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muuta, kui selgub, et muudatuste tegemine on vajalik </w:t>
      </w: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edukaks elluviimiseks või elluviijal ei ole toetuse kasutamist ettenähtud tingimustel võimalik jätkata. </w:t>
      </w:r>
      <w:bookmarkStart w:id="278" w:name="_Hlk121328543"/>
      <w:r w:rsidRPr="00C9687C">
        <w:rPr>
          <w:rFonts w:ascii="Times New Roman" w:hAnsi="Times New Roman" w:cs="Times New Roman"/>
          <w:sz w:val="24"/>
          <w:szCs w:val="24"/>
        </w:rPr>
        <w:t>SiM teavitab sellest elluviijat mõistliku aja jooksul.</w:t>
      </w:r>
      <w:bookmarkEnd w:id="278"/>
    </w:p>
    <w:p w14:paraId="3C5B0DB9"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0C2A4CE0"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SiMil</w:t>
      </w:r>
      <w:proofErr w:type="spellEnd"/>
      <w:r w:rsidRPr="00C9687C">
        <w:rPr>
          <w:rFonts w:ascii="Times New Roman" w:hAnsi="Times New Roman" w:cs="Times New Roman"/>
          <w:sz w:val="24"/>
          <w:szCs w:val="24"/>
        </w:rPr>
        <w:t xml:space="preserve"> on õigus toetust suurendada ja vähendada. Toetuse summat võib suurendada ühendmääruse § 13 lõikes 1 toodud tingimuste kohaselt.</w:t>
      </w:r>
    </w:p>
    <w:p w14:paraId="4DD3D89C" w14:textId="77777777" w:rsidR="00C9687C" w:rsidRPr="00C9687C" w:rsidRDefault="00C9687C" w:rsidP="00561F47">
      <w:pPr>
        <w:spacing w:line="240" w:lineRule="auto"/>
        <w:ind w:left="720"/>
        <w:contextualSpacing/>
        <w:rPr>
          <w:rFonts w:ascii="Times New Roman" w:hAnsi="Times New Roman" w:cs="Times New Roman"/>
          <w:sz w:val="24"/>
          <w:szCs w:val="24"/>
        </w:rPr>
      </w:pPr>
    </w:p>
    <w:p w14:paraId="5329AB18" w14:textId="77777777" w:rsidR="00C9687C" w:rsidRPr="00C9687C" w:rsidRDefault="00C9687C" w:rsidP="00561F47">
      <w:pPr>
        <w:numPr>
          <w:ilvl w:val="1"/>
          <w:numId w:val="5"/>
        </w:numPr>
        <w:spacing w:after="0" w:line="240" w:lineRule="auto"/>
        <w:ind w:left="567" w:hanging="567"/>
        <w:contextualSpacing/>
        <w:jc w:val="both"/>
        <w:rPr>
          <w:rFonts w:ascii="Times New Roman" w:hAnsi="Times New Roman" w:cs="Times New Roman"/>
          <w:sz w:val="24"/>
          <w:szCs w:val="24"/>
        </w:rPr>
      </w:pPr>
      <w:proofErr w:type="spellStart"/>
      <w:r w:rsidRPr="00C9687C">
        <w:rPr>
          <w:rFonts w:ascii="Times New Roman" w:hAnsi="Times New Roman" w:cs="Times New Roman"/>
          <w:sz w:val="24"/>
          <w:szCs w:val="24"/>
        </w:rPr>
        <w:t>TATi</w:t>
      </w:r>
      <w:proofErr w:type="spellEnd"/>
      <w:r w:rsidRPr="00C9687C">
        <w:rPr>
          <w:rFonts w:ascii="Times New Roman" w:hAnsi="Times New Roman" w:cs="Times New Roman"/>
          <w:sz w:val="24"/>
          <w:szCs w:val="24"/>
        </w:rPr>
        <w:t xml:space="preserve"> muutmise eelnõu kooskõlastatakse vastavalt ühendmääruse §-le 48.</w:t>
      </w:r>
    </w:p>
    <w:p w14:paraId="00958A12" w14:textId="77777777" w:rsidR="00C9687C" w:rsidRPr="00C9687C" w:rsidRDefault="00C9687C" w:rsidP="00C9687C">
      <w:pPr>
        <w:spacing w:after="0" w:line="240" w:lineRule="auto"/>
        <w:ind w:left="0"/>
        <w:jc w:val="both"/>
        <w:rPr>
          <w:rFonts w:ascii="Times New Roman" w:eastAsia="Times New Roman" w:hAnsi="Times New Roman" w:cs="Times New Roman"/>
          <w:b/>
          <w:bCs/>
          <w:i/>
          <w:color w:val="000000" w:themeColor="text1"/>
          <w:sz w:val="24"/>
          <w:szCs w:val="24"/>
        </w:rPr>
      </w:pPr>
    </w:p>
    <w:p w14:paraId="03DE798F"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 xml:space="preserve">Finantskorrektsiooni </w:t>
      </w:r>
      <w:bookmarkEnd w:id="277"/>
      <w:r w:rsidRPr="00C9687C">
        <w:rPr>
          <w:rFonts w:ascii="Times New Roman" w:hAnsi="Times New Roman" w:cs="Times New Roman"/>
          <w:b/>
          <w:bCs/>
          <w:sz w:val="24"/>
          <w:szCs w:val="24"/>
        </w:rPr>
        <w:t xml:space="preserve">tegemise alused ja kord </w:t>
      </w:r>
    </w:p>
    <w:p w14:paraId="08EA0C17" w14:textId="77777777" w:rsidR="00C9687C" w:rsidRPr="00C9687C" w:rsidRDefault="00C9687C" w:rsidP="00C9687C">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hAnsi="Times New Roman" w:cs="Times New Roman"/>
          <w:sz w:val="24"/>
          <w:szCs w:val="24"/>
        </w:rPr>
        <w:t>Finantskorrektsioone teeb SiM vastavalt ühendmääruse §-dele 34–37.</w:t>
      </w:r>
    </w:p>
    <w:p w14:paraId="15DE829E" w14:textId="77777777" w:rsidR="00C9687C" w:rsidRPr="00C9687C" w:rsidRDefault="00C9687C" w:rsidP="00C9687C">
      <w:pPr>
        <w:spacing w:after="0" w:line="240" w:lineRule="auto"/>
        <w:ind w:left="567"/>
        <w:contextualSpacing/>
        <w:jc w:val="both"/>
        <w:rPr>
          <w:rFonts w:ascii="Times New Roman" w:hAnsi="Times New Roman" w:cs="Times New Roman"/>
          <w:sz w:val="24"/>
          <w:szCs w:val="24"/>
        </w:rPr>
      </w:pPr>
    </w:p>
    <w:p w14:paraId="14459AB5" w14:textId="687EB4BB" w:rsidR="00C9687C" w:rsidRPr="00C9687C" w:rsidRDefault="00C9687C" w:rsidP="00C9687C">
      <w:pPr>
        <w:numPr>
          <w:ilvl w:val="1"/>
          <w:numId w:val="5"/>
        </w:numPr>
        <w:spacing w:after="0" w:line="240" w:lineRule="auto"/>
        <w:ind w:left="567" w:hanging="567"/>
        <w:contextualSpacing/>
        <w:jc w:val="both"/>
        <w:rPr>
          <w:rFonts w:ascii="Times New Roman" w:hAnsi="Times New Roman" w:cs="Times New Roman"/>
          <w:sz w:val="24"/>
          <w:szCs w:val="24"/>
        </w:rPr>
      </w:pPr>
      <w:r w:rsidRPr="00C9687C">
        <w:rPr>
          <w:rFonts w:ascii="Times New Roman" w:eastAsia="Times New Roman" w:hAnsi="Times New Roman" w:cs="Times New Roman"/>
          <w:iCs/>
          <w:color w:val="000000" w:themeColor="text1"/>
          <w:sz w:val="24"/>
          <w:szCs w:val="24"/>
        </w:rPr>
        <w:t>Kui abikõlbmatud kulud jäävad elluviija enda tasuda vastavalt ühendmääruse § 37 lõikele</w:t>
      </w:r>
      <w:r w:rsidR="00561F47">
        <w:rPr>
          <w:rFonts w:ascii="Times New Roman" w:eastAsia="Times New Roman" w:hAnsi="Times New Roman" w:cs="Times New Roman"/>
          <w:iCs/>
          <w:color w:val="000000" w:themeColor="text1"/>
          <w:sz w:val="24"/>
          <w:szCs w:val="24"/>
        </w:rPr>
        <w:t> </w:t>
      </w:r>
      <w:r w:rsidRPr="00C9687C">
        <w:rPr>
          <w:rFonts w:ascii="Times New Roman" w:eastAsia="Times New Roman" w:hAnsi="Times New Roman" w:cs="Times New Roman"/>
          <w:iCs/>
          <w:color w:val="000000" w:themeColor="text1"/>
          <w:sz w:val="24"/>
          <w:szCs w:val="24"/>
        </w:rPr>
        <w:t xml:space="preserve">4, väheneb projekti eelarve finantskorrektsiooni võrra. </w:t>
      </w:r>
    </w:p>
    <w:p w14:paraId="4D4CDD56" w14:textId="77777777" w:rsidR="00C9687C" w:rsidRPr="00C9687C" w:rsidRDefault="00C9687C" w:rsidP="00C9687C">
      <w:pPr>
        <w:spacing w:after="0" w:line="240" w:lineRule="auto"/>
        <w:ind w:left="480"/>
        <w:contextualSpacing/>
        <w:jc w:val="both"/>
        <w:rPr>
          <w:rFonts w:ascii="Times New Roman" w:hAnsi="Times New Roman" w:cs="Times New Roman"/>
          <w:sz w:val="24"/>
          <w:szCs w:val="24"/>
        </w:rPr>
      </w:pPr>
    </w:p>
    <w:p w14:paraId="18D4187F"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Vaiete lahendamine</w:t>
      </w:r>
    </w:p>
    <w:p w14:paraId="1BBC8D8A" w14:textId="77777777" w:rsidR="00C9687C" w:rsidRPr="00C9687C" w:rsidRDefault="00C9687C" w:rsidP="002F15AB">
      <w:pPr>
        <w:spacing w:after="0" w:line="240" w:lineRule="auto"/>
        <w:ind w:left="567"/>
        <w:jc w:val="both"/>
        <w:rPr>
          <w:rFonts w:ascii="Times New Roman" w:hAnsi="Times New Roman" w:cs="Times New Roman"/>
          <w:sz w:val="24"/>
          <w:szCs w:val="24"/>
        </w:rPr>
      </w:pPr>
      <w:bookmarkStart w:id="279" w:name="_Hlk121328715"/>
      <w:r w:rsidRPr="00C9687C">
        <w:rPr>
          <w:rFonts w:ascii="Times New Roman" w:hAnsi="Times New Roman" w:cs="Times New Roman"/>
          <w:sz w:val="24"/>
          <w:szCs w:val="24"/>
        </w:rPr>
        <w:t>SiM otsuse või toimingu vaide vaidluse menetleja on SiM, määrates vaide/vaidluse lahendajaks teenistuja, kes ei ole vaidlusaluses küsimuses otsuseid või toiminguid teinud või nende tegemist nõustanud. Vaide esitamisele ja menetlemisele kohalduvad ÜSS2021_2027 §</w:t>
      </w:r>
      <w:bookmarkStart w:id="280" w:name="_Hlk121749320"/>
      <w:r w:rsidRPr="00C9687C">
        <w:rPr>
          <w:rFonts w:ascii="Times New Roman" w:hAnsi="Times New Roman" w:cs="Times New Roman"/>
          <w:sz w:val="24"/>
          <w:szCs w:val="24"/>
        </w:rPr>
        <w:t> </w:t>
      </w:r>
      <w:bookmarkEnd w:id="280"/>
      <w:r w:rsidRPr="00C9687C">
        <w:rPr>
          <w:rFonts w:ascii="Times New Roman" w:hAnsi="Times New Roman" w:cs="Times New Roman"/>
          <w:sz w:val="24"/>
          <w:szCs w:val="24"/>
        </w:rPr>
        <w:t>60 nimetatud erisused haldusmenetluse seaduses sätestatud vaide esitamise regulatsioonile. Vaidlused riigiasutuste, sh valitsusasutuste vahel lahendatakse Vabariigi Valitsuse seaduses sätestatud korras.</w:t>
      </w:r>
    </w:p>
    <w:bookmarkEnd w:id="279"/>
    <w:p w14:paraId="2B8EB2F6" w14:textId="77777777" w:rsidR="00C9687C" w:rsidRPr="00C9687C" w:rsidRDefault="00C9687C" w:rsidP="00C9687C">
      <w:pPr>
        <w:spacing w:after="0" w:line="240" w:lineRule="auto"/>
        <w:ind w:left="0"/>
        <w:jc w:val="both"/>
        <w:rPr>
          <w:rFonts w:ascii="Times New Roman" w:hAnsi="Times New Roman" w:cs="Times New Roman"/>
          <w:sz w:val="24"/>
          <w:szCs w:val="24"/>
        </w:rPr>
      </w:pPr>
    </w:p>
    <w:p w14:paraId="1C745A51" w14:textId="77777777" w:rsidR="00C9687C" w:rsidRPr="00C9687C" w:rsidRDefault="00C9687C" w:rsidP="00C9687C">
      <w:pPr>
        <w:numPr>
          <w:ilvl w:val="0"/>
          <w:numId w:val="5"/>
        </w:numPr>
        <w:spacing w:after="0" w:line="240" w:lineRule="auto"/>
        <w:ind w:left="567" w:hanging="567"/>
        <w:contextualSpacing/>
        <w:jc w:val="both"/>
        <w:rPr>
          <w:rFonts w:ascii="Times New Roman" w:hAnsi="Times New Roman" w:cs="Times New Roman"/>
          <w:b/>
          <w:bCs/>
          <w:sz w:val="24"/>
          <w:szCs w:val="24"/>
        </w:rPr>
      </w:pPr>
      <w:r w:rsidRPr="00C9687C">
        <w:rPr>
          <w:rFonts w:ascii="Times New Roman" w:hAnsi="Times New Roman" w:cs="Times New Roman"/>
          <w:b/>
          <w:bCs/>
          <w:sz w:val="24"/>
          <w:szCs w:val="24"/>
        </w:rPr>
        <w:t>Rakendussätted</w:t>
      </w:r>
    </w:p>
    <w:p w14:paraId="36B98BD3" w14:textId="7BFCA9D9" w:rsidR="00C9687C" w:rsidRPr="00C9687C" w:rsidRDefault="00C9687C" w:rsidP="002F15AB">
      <w:pPr>
        <w:spacing w:after="0" w:line="240" w:lineRule="auto"/>
        <w:ind w:left="567"/>
        <w:jc w:val="both"/>
        <w:rPr>
          <w:rFonts w:ascii="Times New Roman" w:hAnsi="Times New Roman" w:cs="Times New Roman"/>
          <w:sz w:val="24"/>
          <w:szCs w:val="24"/>
        </w:rPr>
      </w:pPr>
      <w:bookmarkStart w:id="281" w:name="_Hlk118470923"/>
      <w:r w:rsidRPr="00C9687C">
        <w:rPr>
          <w:rFonts w:ascii="Times New Roman" w:hAnsi="Times New Roman" w:cs="Times New Roman"/>
          <w:sz w:val="24"/>
          <w:szCs w:val="24"/>
        </w:rPr>
        <w:t xml:space="preserve">Käskkiri jõustub </w:t>
      </w:r>
      <w:r w:rsidR="002F15AB">
        <w:rPr>
          <w:rFonts w:ascii="Times New Roman" w:hAnsi="Times New Roman" w:cs="Times New Roman"/>
          <w:sz w:val="24"/>
          <w:szCs w:val="24"/>
        </w:rPr>
        <w:t xml:space="preserve">tagasiulatuvalt </w:t>
      </w:r>
      <w:r w:rsidRPr="00C9687C">
        <w:rPr>
          <w:rFonts w:ascii="Times New Roman" w:hAnsi="Times New Roman" w:cs="Times New Roman"/>
          <w:sz w:val="24"/>
          <w:szCs w:val="24"/>
        </w:rPr>
        <w:t>alates 01.01.2023.</w:t>
      </w:r>
    </w:p>
    <w:bookmarkEnd w:id="281"/>
    <w:p w14:paraId="1E3B51F4" w14:textId="77777777" w:rsidR="00AF5F00" w:rsidRDefault="00AF5F00" w:rsidP="007D2708">
      <w:pPr>
        <w:spacing w:after="0" w:line="240" w:lineRule="auto"/>
        <w:ind w:left="0"/>
        <w:jc w:val="both"/>
        <w:rPr>
          <w:rFonts w:ascii="Times New Roman" w:hAnsi="Times New Roman" w:cs="Times New Roman"/>
          <w:sz w:val="24"/>
          <w:szCs w:val="24"/>
        </w:rPr>
      </w:pPr>
    </w:p>
    <w:p w14:paraId="1E3B51FC" w14:textId="77777777" w:rsidR="00765B50" w:rsidRDefault="00765B50" w:rsidP="002311CE">
      <w:pPr>
        <w:spacing w:after="0" w:line="240" w:lineRule="auto"/>
        <w:ind w:left="0"/>
        <w:rPr>
          <w:rFonts w:ascii="Times New Roman" w:eastAsia="SimSun" w:hAnsi="Times New Roman" w:cs="Times New Roman"/>
          <w:color w:val="000000" w:themeColor="text1"/>
          <w:kern w:val="1"/>
          <w:sz w:val="24"/>
          <w:szCs w:val="24"/>
          <w:lang w:eastAsia="zh-CN" w:bidi="hi-IN"/>
        </w:rPr>
      </w:pPr>
    </w:p>
    <w:p w14:paraId="0D8D28D9" w14:textId="7B083667" w:rsidR="00C96A92" w:rsidRDefault="00C96A92" w:rsidP="002311CE">
      <w:pPr>
        <w:spacing w:after="0" w:line="240" w:lineRule="auto"/>
        <w:ind w:left="0"/>
        <w:rPr>
          <w:rFonts w:ascii="Times New Roman" w:eastAsia="SimSun" w:hAnsi="Times New Roman" w:cs="Times New Roman"/>
          <w:i/>
          <w:iCs/>
          <w:color w:val="000000" w:themeColor="text1"/>
          <w:kern w:val="1"/>
          <w:sz w:val="24"/>
          <w:szCs w:val="24"/>
          <w:lang w:eastAsia="zh-CN" w:bidi="hi-IN"/>
        </w:rPr>
      </w:pPr>
      <w:r w:rsidRPr="00C96A92">
        <w:rPr>
          <w:rFonts w:ascii="Times New Roman" w:eastAsia="SimSun" w:hAnsi="Times New Roman" w:cs="Times New Roman"/>
          <w:i/>
          <w:iCs/>
          <w:color w:val="000000" w:themeColor="text1"/>
          <w:kern w:val="1"/>
          <w:sz w:val="24"/>
          <w:szCs w:val="24"/>
          <w:lang w:eastAsia="zh-CN" w:bidi="hi-IN"/>
        </w:rPr>
        <w:t>(allkirjastatud digitaalselt)</w:t>
      </w:r>
    </w:p>
    <w:p w14:paraId="0C092242" w14:textId="77777777" w:rsidR="00C96A92" w:rsidRPr="00C96A92" w:rsidRDefault="00C96A92" w:rsidP="002311CE">
      <w:pPr>
        <w:spacing w:after="0" w:line="240" w:lineRule="auto"/>
        <w:ind w:left="0"/>
        <w:rPr>
          <w:rFonts w:ascii="Times New Roman" w:hAnsi="Times New Roman" w:cs="Times New Roman"/>
          <w:i/>
          <w:iCs/>
          <w:sz w:val="24"/>
          <w:szCs w:val="24"/>
        </w:rPr>
      </w:pPr>
    </w:p>
    <w:p w14:paraId="20C66618" w14:textId="782D6FAB" w:rsidR="007137C5" w:rsidRDefault="007137C5"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6DDC9B61" w14:textId="61052C47" w:rsidR="007137C5" w:rsidRDefault="007137C5"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4DB8F5CC" w14:textId="77777777" w:rsidR="007137C5" w:rsidRDefault="007137C5" w:rsidP="002311CE">
      <w:pPr>
        <w:spacing w:after="0" w:line="240" w:lineRule="auto"/>
        <w:ind w:left="0"/>
        <w:rPr>
          <w:rFonts w:ascii="Times New Roman" w:hAnsi="Times New Roman" w:cs="Times New Roman"/>
          <w:sz w:val="24"/>
          <w:szCs w:val="24"/>
        </w:rPr>
      </w:pPr>
    </w:p>
    <w:p w14:paraId="1E3B51FE" w14:textId="1FEE944C" w:rsidR="00D8149E"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465593">
        <w:rPr>
          <w:rFonts w:ascii="Times New Roman" w:hAnsi="Times New Roman" w:cs="Times New Roman"/>
          <w:sz w:val="24"/>
          <w:szCs w:val="24"/>
        </w:rPr>
        <w:t>d</w:t>
      </w:r>
      <w:r>
        <w:rPr>
          <w:rFonts w:ascii="Times New Roman" w:hAnsi="Times New Roman" w:cs="Times New Roman"/>
          <w:sz w:val="24"/>
          <w:szCs w:val="24"/>
        </w:rPr>
        <w:t>:</w:t>
      </w:r>
    </w:p>
    <w:p w14:paraId="1E3B51FF" w14:textId="741F1F94" w:rsidR="00765B50" w:rsidRDefault="00465593" w:rsidP="0046559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Seletuskiri</w:t>
      </w:r>
    </w:p>
    <w:p w14:paraId="3419D2CA" w14:textId="77777777" w:rsidR="00465593" w:rsidRPr="009F312D" w:rsidRDefault="00465593" w:rsidP="00465593">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Põhiõiguste harta ja puuetega inimeste õiguste konventsiooniga arvestamise kontroll-leht</w:t>
      </w:r>
    </w:p>
    <w:p w14:paraId="1E3B5200" w14:textId="77777777" w:rsidR="009D675B" w:rsidRPr="00465593" w:rsidRDefault="009D675B" w:rsidP="00465593">
      <w:pPr>
        <w:spacing w:after="0" w:line="240" w:lineRule="auto"/>
        <w:ind w:left="0"/>
        <w:rPr>
          <w:rFonts w:ascii="Times New Roman" w:hAnsi="Times New Roman" w:cs="Times New Roman"/>
          <w:sz w:val="24"/>
          <w:szCs w:val="24"/>
        </w:rPr>
      </w:pPr>
    </w:p>
    <w:sectPr w:rsidR="009D675B" w:rsidRPr="00465593"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B5205" w14:textId="77777777" w:rsidR="000F402F" w:rsidRDefault="000F402F" w:rsidP="006C5B5F">
      <w:pPr>
        <w:spacing w:after="0" w:line="240" w:lineRule="auto"/>
      </w:pPr>
      <w:r>
        <w:separator/>
      </w:r>
    </w:p>
  </w:endnote>
  <w:endnote w:type="continuationSeparator" w:id="0">
    <w:p w14:paraId="1E3B5206"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75723AB7" w14:textId="34E1C9E0" w:rsidR="00C9687C" w:rsidRDefault="00C9687C">
        <w:pPr>
          <w:pStyle w:val="Footer"/>
          <w:jc w:val="right"/>
        </w:pPr>
        <w:r>
          <w:fldChar w:fldCharType="begin"/>
        </w:r>
        <w:r>
          <w:instrText>PAGE   \* MERGEFORMAT</w:instrText>
        </w:r>
        <w:r>
          <w:fldChar w:fldCharType="separate"/>
        </w:r>
        <w:r w:rsidR="00B018A3">
          <w:rPr>
            <w:noProof/>
          </w:rPr>
          <w:t>5</w:t>
        </w:r>
        <w:r>
          <w:fldChar w:fldCharType="end"/>
        </w:r>
      </w:p>
    </w:sdtContent>
  </w:sdt>
  <w:p w14:paraId="3A438162" w14:textId="77777777" w:rsidR="00C9687C" w:rsidRDefault="00C96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8" w14:textId="0A82209A"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AC7FD9">
      <w:rPr>
        <w:rFonts w:ascii="Times New Roman" w:hAnsi="Times New Roman" w:cs="Times New Roman"/>
        <w:noProof/>
        <w:sz w:val="20"/>
        <w:szCs w:val="20"/>
      </w:rPr>
      <w:t>9</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AC7FD9">
      <w:rPr>
        <w:rFonts w:ascii="Times New Roman" w:hAnsi="Times New Roman" w:cs="Times New Roman"/>
        <w:noProof/>
        <w:sz w:val="20"/>
        <w:szCs w:val="20"/>
      </w:rPr>
      <w:t>12</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9"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B5203" w14:textId="77777777" w:rsidR="000F402F" w:rsidRDefault="000F402F" w:rsidP="006C5B5F">
      <w:pPr>
        <w:spacing w:after="0" w:line="240" w:lineRule="auto"/>
      </w:pPr>
      <w:r>
        <w:separator/>
      </w:r>
    </w:p>
  </w:footnote>
  <w:footnote w:type="continuationSeparator" w:id="0">
    <w:p w14:paraId="1E3B5204" w14:textId="77777777" w:rsidR="000F402F" w:rsidRDefault="000F402F" w:rsidP="006C5B5F">
      <w:pPr>
        <w:spacing w:after="0" w:line="240" w:lineRule="auto"/>
      </w:pPr>
      <w:r>
        <w:continuationSeparator/>
      </w:r>
    </w:p>
  </w:footnote>
  <w:footnote w:id="1">
    <w:p w14:paraId="2EC2D3AE"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7. </w:t>
      </w:r>
      <w:proofErr w:type="spellStart"/>
      <w:r w:rsidRPr="00825234">
        <w:rPr>
          <w:sz w:val="18"/>
          <w:szCs w:val="18"/>
        </w:rPr>
        <w:t>juuli</w:t>
      </w:r>
      <w:proofErr w:type="spellEnd"/>
      <w:r w:rsidRPr="00825234">
        <w:rPr>
          <w:sz w:val="18"/>
          <w:szCs w:val="18"/>
        </w:rPr>
        <w:t xml:space="preserve"> 2021. </w:t>
      </w:r>
      <w:proofErr w:type="spellStart"/>
      <w:r w:rsidRPr="00825234">
        <w:rPr>
          <w:sz w:val="18"/>
          <w:szCs w:val="18"/>
        </w:rPr>
        <w:t>aasta</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2021/1148,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luuakse</w:t>
      </w:r>
      <w:proofErr w:type="spellEnd"/>
      <w:r w:rsidRPr="00825234">
        <w:rPr>
          <w:sz w:val="18"/>
          <w:szCs w:val="18"/>
        </w:rPr>
        <w:t xml:space="preserve"> </w:t>
      </w:r>
      <w:proofErr w:type="spellStart"/>
      <w:r w:rsidRPr="00825234">
        <w:rPr>
          <w:sz w:val="18"/>
          <w:szCs w:val="18"/>
        </w:rPr>
        <w:t>Integreeritud</w:t>
      </w:r>
      <w:proofErr w:type="spellEnd"/>
      <w:r w:rsidRPr="00825234">
        <w:rPr>
          <w:sz w:val="18"/>
          <w:szCs w:val="18"/>
        </w:rPr>
        <w:t xml:space="preserve"> Piirihalduse Fondi </w:t>
      </w:r>
      <w:proofErr w:type="spellStart"/>
      <w:r w:rsidRPr="00825234">
        <w:rPr>
          <w:sz w:val="18"/>
          <w:szCs w:val="18"/>
        </w:rPr>
        <w:t>osana</w:t>
      </w:r>
      <w:proofErr w:type="spellEnd"/>
      <w:r w:rsidRPr="00825234">
        <w:rPr>
          <w:sz w:val="18"/>
          <w:szCs w:val="18"/>
        </w:rPr>
        <w:t xml:space="preserve"> </w:t>
      </w:r>
      <w:proofErr w:type="spellStart"/>
      <w:r w:rsidRPr="00825234">
        <w:rPr>
          <w:sz w:val="18"/>
          <w:szCs w:val="18"/>
        </w:rPr>
        <w:t>piirihalduse</w:t>
      </w:r>
      <w:proofErr w:type="spellEnd"/>
      <w:r w:rsidRPr="00825234">
        <w:rPr>
          <w:sz w:val="18"/>
          <w:szCs w:val="18"/>
        </w:rPr>
        <w:t xml:space="preserve"> ja </w:t>
      </w:r>
      <w:proofErr w:type="spellStart"/>
      <w:r w:rsidRPr="00825234">
        <w:rPr>
          <w:sz w:val="18"/>
          <w:szCs w:val="18"/>
        </w:rPr>
        <w:t>viisapoliitika</w:t>
      </w:r>
      <w:proofErr w:type="spellEnd"/>
      <w:r w:rsidRPr="00825234">
        <w:rPr>
          <w:sz w:val="18"/>
          <w:szCs w:val="18"/>
        </w:rPr>
        <w:t xml:space="preserve"> </w:t>
      </w:r>
      <w:proofErr w:type="spellStart"/>
      <w:r w:rsidRPr="00825234">
        <w:rPr>
          <w:sz w:val="18"/>
          <w:szCs w:val="18"/>
        </w:rPr>
        <w:t>rahastu</w:t>
      </w:r>
      <w:proofErr w:type="spellEnd"/>
      <w:r w:rsidRPr="00825234">
        <w:rPr>
          <w:sz w:val="18"/>
          <w:szCs w:val="18"/>
        </w:rPr>
        <w:t xml:space="preserve">. – </w:t>
      </w:r>
      <w:hyperlink r:id="rId1" w:history="1">
        <w:r w:rsidRPr="00825234">
          <w:rPr>
            <w:rStyle w:val="Hyperlink"/>
            <w:color w:val="0070C0"/>
            <w:sz w:val="18"/>
            <w:szCs w:val="18"/>
          </w:rPr>
          <w:t>ELT L 251, 15.7.2021,</w:t>
        </w:r>
        <w:bookmarkStart w:id="36" w:name="_Hlk100137232"/>
        <w:r w:rsidRPr="00825234">
          <w:rPr>
            <w:rStyle w:val="Hyperlink"/>
            <w:color w:val="0070C0"/>
            <w:sz w:val="18"/>
            <w:szCs w:val="18"/>
          </w:rPr>
          <w:t xml:space="preserve"> </w:t>
        </w:r>
        <w:proofErr w:type="spellStart"/>
        <w:r w:rsidRPr="00825234">
          <w:rPr>
            <w:rStyle w:val="Hyperlink"/>
            <w:color w:val="0070C0"/>
            <w:sz w:val="18"/>
            <w:szCs w:val="18"/>
          </w:rPr>
          <w:t>lk</w:t>
        </w:r>
        <w:proofErr w:type="spellEnd"/>
        <w:r w:rsidRPr="00825234">
          <w:rPr>
            <w:rStyle w:val="Hyperlink"/>
            <w:color w:val="0070C0"/>
            <w:sz w:val="18"/>
            <w:szCs w:val="18"/>
          </w:rPr>
          <w:t xml:space="preserve"> 48–93</w:t>
        </w:r>
        <w:bookmarkEnd w:id="36"/>
      </w:hyperlink>
      <w:r w:rsidRPr="00825234">
        <w:rPr>
          <w:color w:val="0070C0"/>
          <w:sz w:val="18"/>
          <w:szCs w:val="18"/>
        </w:rPr>
        <w:t>.</w:t>
      </w:r>
    </w:p>
  </w:footnote>
  <w:footnote w:id="2">
    <w:p w14:paraId="033F8837"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38" w:name="_Hlk120714446"/>
      <w:r w:rsidRPr="00825234">
        <w:fldChar w:fldCharType="begin"/>
      </w:r>
      <w:r w:rsidRPr="00825234">
        <w:rPr>
          <w:color w:val="0070C0"/>
          <w:sz w:val="18"/>
          <w:szCs w:val="18"/>
        </w:rPr>
        <w:instrText xml:space="preserve"> HYPERLINK "https://valitsus.ee/strateegia-eesti-2035-arengukavad-ja-planeering/strateegia" </w:instrText>
      </w:r>
      <w:r w:rsidRPr="00825234">
        <w:fldChar w:fldCharType="separate"/>
      </w:r>
      <w:r w:rsidRPr="00825234">
        <w:rPr>
          <w:rStyle w:val="Hyperlink"/>
          <w:color w:val="0070C0"/>
          <w:sz w:val="18"/>
          <w:szCs w:val="18"/>
        </w:rPr>
        <w:t>„</w:t>
      </w:r>
      <w:proofErr w:type="spellStart"/>
      <w:r w:rsidRPr="00825234">
        <w:rPr>
          <w:rStyle w:val="Hyperlink"/>
          <w:color w:val="0070C0"/>
          <w:sz w:val="18"/>
          <w:szCs w:val="18"/>
        </w:rPr>
        <w:t>Eesti</w:t>
      </w:r>
      <w:proofErr w:type="spellEnd"/>
      <w:r w:rsidRPr="00825234">
        <w:rPr>
          <w:rStyle w:val="Hyperlink"/>
          <w:color w:val="0070C0"/>
          <w:sz w:val="18"/>
          <w:szCs w:val="18"/>
        </w:rPr>
        <w:t xml:space="preserve"> 2035“</w:t>
      </w:r>
      <w:r w:rsidRPr="00825234">
        <w:rPr>
          <w:rStyle w:val="Hyperlink"/>
          <w:color w:val="0070C0"/>
          <w:sz w:val="18"/>
          <w:szCs w:val="18"/>
        </w:rPr>
        <w:fldChar w:fldCharType="end"/>
      </w:r>
      <w:bookmarkEnd w:id="38"/>
      <w:r w:rsidRPr="00825234">
        <w:rPr>
          <w:rStyle w:val="Hyperlink"/>
          <w:color w:val="0070C0"/>
          <w:sz w:val="18"/>
          <w:szCs w:val="18"/>
        </w:rPr>
        <w:t xml:space="preserve"> </w:t>
      </w:r>
    </w:p>
  </w:footnote>
  <w:footnote w:id="3">
    <w:p w14:paraId="37595CD4"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39" w:name="_Hlk121323528"/>
      <w:r w:rsidRPr="00825234">
        <w:fldChar w:fldCharType="begin"/>
      </w:r>
      <w:r w:rsidRPr="00825234">
        <w:rPr>
          <w:sz w:val="18"/>
          <w:szCs w:val="18"/>
        </w:rPr>
        <w:instrText xml:space="preserve"> HYPERLINK "https://www.siseministeerium.ee/ministeerium-ja-kontaktid/kaasamine-osalemine/siseturvalisuse-arengukava-2020-2030" </w:instrText>
      </w:r>
      <w:r w:rsidRPr="00825234">
        <w:fldChar w:fldCharType="separate"/>
      </w:r>
      <w:r w:rsidRPr="00825234">
        <w:rPr>
          <w:rStyle w:val="Hyperlink"/>
          <w:color w:val="0070C0"/>
          <w:sz w:val="18"/>
          <w:szCs w:val="18"/>
        </w:rPr>
        <w:t>„</w:t>
      </w:r>
      <w:proofErr w:type="spellStart"/>
      <w:r w:rsidRPr="00825234">
        <w:rPr>
          <w:rStyle w:val="Hyperlink"/>
          <w:color w:val="0070C0"/>
          <w:sz w:val="18"/>
          <w:szCs w:val="18"/>
        </w:rPr>
        <w:t>Siseturvalisuse</w:t>
      </w:r>
      <w:proofErr w:type="spellEnd"/>
      <w:r w:rsidRPr="00825234">
        <w:rPr>
          <w:rStyle w:val="Hyperlink"/>
          <w:color w:val="0070C0"/>
          <w:sz w:val="18"/>
          <w:szCs w:val="18"/>
        </w:rPr>
        <w:t xml:space="preserve"> </w:t>
      </w:r>
      <w:proofErr w:type="spellStart"/>
      <w:r w:rsidRPr="00825234">
        <w:rPr>
          <w:rStyle w:val="Hyperlink"/>
          <w:color w:val="0070C0"/>
          <w:sz w:val="18"/>
          <w:szCs w:val="18"/>
        </w:rPr>
        <w:t>arengukava</w:t>
      </w:r>
      <w:proofErr w:type="spellEnd"/>
      <w:r w:rsidRPr="00825234">
        <w:rPr>
          <w:rStyle w:val="Hyperlink"/>
          <w:color w:val="0070C0"/>
          <w:sz w:val="18"/>
          <w:szCs w:val="18"/>
        </w:rPr>
        <w:t xml:space="preserve"> 2020–2030“</w:t>
      </w:r>
      <w:r w:rsidRPr="00825234">
        <w:rPr>
          <w:rStyle w:val="Hyperlink"/>
          <w:color w:val="0070C0"/>
          <w:sz w:val="18"/>
          <w:szCs w:val="18"/>
        </w:rPr>
        <w:fldChar w:fldCharType="end"/>
      </w:r>
      <w:bookmarkEnd w:id="39"/>
    </w:p>
  </w:footnote>
  <w:footnote w:id="4">
    <w:p w14:paraId="7A4B095B" w14:textId="77777777" w:rsidR="00C9687C" w:rsidRPr="001A3AB4" w:rsidRDefault="00C9687C" w:rsidP="00C9687C">
      <w:pPr>
        <w:pStyle w:val="FootnoteText"/>
        <w:rPr>
          <w:lang w:val="et-EE"/>
        </w:rPr>
      </w:pPr>
      <w:r w:rsidRPr="00825234">
        <w:rPr>
          <w:rStyle w:val="FootnoteReference"/>
          <w:sz w:val="18"/>
          <w:szCs w:val="18"/>
        </w:rPr>
        <w:footnoteRef/>
      </w:r>
      <w:r w:rsidRPr="00825234">
        <w:rPr>
          <w:sz w:val="18"/>
          <w:szCs w:val="18"/>
        </w:rPr>
        <w:t xml:space="preserve"> </w:t>
      </w:r>
      <w:hyperlink r:id="rId2" w:history="1">
        <w:r w:rsidRPr="00825234">
          <w:rPr>
            <w:rStyle w:val="Hyperlink"/>
            <w:color w:val="auto"/>
            <w:sz w:val="18"/>
            <w:szCs w:val="18"/>
            <w:lang w:val="et-EE"/>
          </w:rPr>
          <w:t>„PPA 2030“</w:t>
        </w:r>
      </w:hyperlink>
    </w:p>
  </w:footnote>
  <w:footnote w:id="5">
    <w:p w14:paraId="2BB2DED2" w14:textId="77777777" w:rsidR="00C9687C" w:rsidRPr="00AD2D0A" w:rsidRDefault="00C9687C" w:rsidP="00C9687C">
      <w:pPr>
        <w:pStyle w:val="FootnoteText"/>
        <w:jc w:val="both"/>
        <w:rPr>
          <w:lang w:val="et-EE"/>
        </w:rPr>
      </w:pPr>
      <w:r w:rsidRPr="002465CF">
        <w:rPr>
          <w:rStyle w:val="FootnoteReference"/>
          <w:sz w:val="18"/>
          <w:szCs w:val="18"/>
        </w:rPr>
        <w:footnoteRef/>
      </w:r>
      <w:r w:rsidRPr="002465CF">
        <w:rPr>
          <w:sz w:val="18"/>
          <w:szCs w:val="18"/>
        </w:rPr>
        <w:t xml:space="preserve"> </w:t>
      </w:r>
      <w:r w:rsidRPr="002465CF">
        <w:rPr>
          <w:sz w:val="18"/>
          <w:szCs w:val="18"/>
          <w:lang w:val="et-EE"/>
        </w:rPr>
        <w:t xml:space="preserve">Euroopa Parlamendi ja nõukogu 14. juuni 2021. aasta määrus (EL) 2021/1060, millega kehtestatakse </w:t>
      </w:r>
      <w:proofErr w:type="spellStart"/>
      <w:r w:rsidRPr="002465CF">
        <w:rPr>
          <w:sz w:val="18"/>
          <w:szCs w:val="18"/>
          <w:lang w:val="et-EE"/>
        </w:rPr>
        <w:t>ühissätted</w:t>
      </w:r>
      <w:proofErr w:type="spellEnd"/>
      <w:r w:rsidRPr="002465CF">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2465CF">
          <w:rPr>
            <w:rStyle w:val="Hyperlink"/>
            <w:color w:val="0070C0"/>
            <w:sz w:val="18"/>
            <w:szCs w:val="18"/>
          </w:rPr>
          <w:t xml:space="preserve">ELT L 231, 30.6.2021, </w:t>
        </w:r>
        <w:proofErr w:type="spellStart"/>
        <w:r w:rsidRPr="002465CF">
          <w:rPr>
            <w:rStyle w:val="Hyperlink"/>
            <w:color w:val="0070C0"/>
            <w:sz w:val="18"/>
            <w:szCs w:val="18"/>
          </w:rPr>
          <w:t>lk</w:t>
        </w:r>
        <w:proofErr w:type="spellEnd"/>
        <w:r w:rsidRPr="002465CF">
          <w:rPr>
            <w:rStyle w:val="Hyperlink"/>
            <w:color w:val="0070C0"/>
            <w:sz w:val="18"/>
            <w:szCs w:val="18"/>
          </w:rPr>
          <w:t xml:space="preserve"> 159–706</w:t>
        </w:r>
      </w:hyperlink>
      <w:r w:rsidRPr="002465CF">
        <w:rPr>
          <w:rStyle w:val="Hyperlink"/>
          <w:sz w:val="18"/>
          <w:szCs w:val="18"/>
        </w:rPr>
        <w:t>.</w:t>
      </w:r>
    </w:p>
  </w:footnote>
  <w:footnote w:id="6">
    <w:p w14:paraId="081AF463" w14:textId="77777777" w:rsidR="00C9687C" w:rsidRPr="00825234" w:rsidRDefault="00C9687C" w:rsidP="00C9687C">
      <w:pPr>
        <w:pStyle w:val="FootnoteText"/>
        <w:rPr>
          <w:sz w:val="18"/>
          <w:szCs w:val="18"/>
          <w:lang w:val="et-EE"/>
        </w:rPr>
      </w:pPr>
      <w:r w:rsidRPr="002465CF">
        <w:rPr>
          <w:rStyle w:val="FootnoteReference"/>
          <w:sz w:val="18"/>
          <w:szCs w:val="18"/>
        </w:rPr>
        <w:footnoteRef/>
      </w:r>
      <w:r w:rsidRPr="002465CF">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2020/852, 18. </w:t>
      </w:r>
      <w:proofErr w:type="spellStart"/>
      <w:r w:rsidRPr="00825234">
        <w:rPr>
          <w:sz w:val="18"/>
          <w:szCs w:val="18"/>
        </w:rPr>
        <w:t>juuni</w:t>
      </w:r>
      <w:proofErr w:type="spellEnd"/>
      <w:r w:rsidRPr="00825234">
        <w:rPr>
          <w:sz w:val="18"/>
          <w:szCs w:val="18"/>
        </w:rPr>
        <w:t xml:space="preserve"> 2020,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kehtestatakse</w:t>
      </w:r>
      <w:proofErr w:type="spellEnd"/>
      <w:r w:rsidRPr="00825234">
        <w:rPr>
          <w:sz w:val="18"/>
          <w:szCs w:val="18"/>
        </w:rPr>
        <w:t xml:space="preserve"> </w:t>
      </w:r>
      <w:proofErr w:type="spellStart"/>
      <w:r w:rsidRPr="00825234">
        <w:rPr>
          <w:sz w:val="18"/>
          <w:szCs w:val="18"/>
        </w:rPr>
        <w:t>kestlike</w:t>
      </w:r>
      <w:proofErr w:type="spellEnd"/>
      <w:r w:rsidRPr="00825234">
        <w:rPr>
          <w:sz w:val="18"/>
          <w:szCs w:val="18"/>
        </w:rPr>
        <w:t xml:space="preserve"> </w:t>
      </w:r>
      <w:proofErr w:type="spellStart"/>
      <w:r w:rsidRPr="00825234">
        <w:rPr>
          <w:sz w:val="18"/>
          <w:szCs w:val="18"/>
        </w:rPr>
        <w:t>investeeringute</w:t>
      </w:r>
      <w:proofErr w:type="spellEnd"/>
      <w:r w:rsidRPr="00825234">
        <w:rPr>
          <w:sz w:val="18"/>
          <w:szCs w:val="18"/>
        </w:rPr>
        <w:t xml:space="preserve"> </w:t>
      </w:r>
      <w:proofErr w:type="spellStart"/>
      <w:r w:rsidRPr="00825234">
        <w:rPr>
          <w:sz w:val="18"/>
          <w:szCs w:val="18"/>
        </w:rPr>
        <w:t>hõlbustamise</w:t>
      </w:r>
      <w:proofErr w:type="spellEnd"/>
      <w:r w:rsidRPr="00825234">
        <w:rPr>
          <w:sz w:val="18"/>
          <w:szCs w:val="18"/>
        </w:rPr>
        <w:t xml:space="preserve"> </w:t>
      </w:r>
      <w:proofErr w:type="spellStart"/>
      <w:r w:rsidRPr="00825234">
        <w:rPr>
          <w:sz w:val="18"/>
          <w:szCs w:val="18"/>
        </w:rPr>
        <w:t>raamistik</w:t>
      </w:r>
      <w:proofErr w:type="spellEnd"/>
      <w:r w:rsidRPr="00825234">
        <w:rPr>
          <w:sz w:val="18"/>
          <w:szCs w:val="18"/>
        </w:rPr>
        <w:t xml:space="preserve"> ja </w:t>
      </w:r>
      <w:proofErr w:type="spellStart"/>
      <w:r w:rsidRPr="00825234">
        <w:rPr>
          <w:sz w:val="18"/>
          <w:szCs w:val="18"/>
        </w:rPr>
        <w:t>muudetakse</w:t>
      </w:r>
      <w:proofErr w:type="spellEnd"/>
      <w:r w:rsidRPr="00825234">
        <w:rPr>
          <w:sz w:val="18"/>
          <w:szCs w:val="18"/>
        </w:rPr>
        <w:t xml:space="preserve"> </w:t>
      </w:r>
      <w:proofErr w:type="spellStart"/>
      <w:r w:rsidRPr="00825234">
        <w:rPr>
          <w:sz w:val="18"/>
          <w:szCs w:val="18"/>
        </w:rPr>
        <w:t>määrust</w:t>
      </w:r>
      <w:proofErr w:type="spellEnd"/>
      <w:r w:rsidRPr="00825234">
        <w:rPr>
          <w:sz w:val="18"/>
          <w:szCs w:val="18"/>
        </w:rPr>
        <w:t xml:space="preserve"> (EL) 2019/2088 – </w:t>
      </w:r>
      <w:hyperlink r:id="rId4" w:history="1">
        <w:r w:rsidRPr="00825234">
          <w:rPr>
            <w:rStyle w:val="Hyperlink"/>
            <w:color w:val="auto"/>
            <w:sz w:val="18"/>
            <w:szCs w:val="18"/>
          </w:rPr>
          <w:t xml:space="preserve">ELT L 198, 22.6.2020, </w:t>
        </w:r>
        <w:proofErr w:type="spellStart"/>
        <w:r w:rsidRPr="00825234">
          <w:rPr>
            <w:rStyle w:val="Hyperlink"/>
            <w:color w:val="auto"/>
            <w:sz w:val="18"/>
            <w:szCs w:val="18"/>
          </w:rPr>
          <w:t>lk</w:t>
        </w:r>
        <w:proofErr w:type="spellEnd"/>
        <w:r w:rsidRPr="00825234">
          <w:rPr>
            <w:rStyle w:val="Hyperlink"/>
            <w:color w:val="auto"/>
            <w:sz w:val="18"/>
            <w:szCs w:val="18"/>
          </w:rPr>
          <w:t xml:space="preserve"> 13—43</w:t>
        </w:r>
      </w:hyperlink>
      <w:r w:rsidRPr="00825234">
        <w:rPr>
          <w:sz w:val="18"/>
          <w:szCs w:val="18"/>
        </w:rPr>
        <w:t>.</w:t>
      </w:r>
    </w:p>
  </w:footnote>
  <w:footnote w:id="7">
    <w:p w14:paraId="0D1E2221"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62" w:name="_Hlk121127027"/>
      <w:proofErr w:type="spellStart"/>
      <w:r w:rsidRPr="00825234">
        <w:rPr>
          <w:sz w:val="18"/>
          <w:szCs w:val="18"/>
        </w:rPr>
        <w:t>Koostalitlusvõimet</w:t>
      </w:r>
      <w:proofErr w:type="spellEnd"/>
      <w:r w:rsidRPr="00825234">
        <w:rPr>
          <w:sz w:val="18"/>
          <w:szCs w:val="18"/>
        </w:rPr>
        <w:t xml:space="preserve"> </w:t>
      </w:r>
      <w:proofErr w:type="spellStart"/>
      <w:r w:rsidRPr="00825234">
        <w:rPr>
          <w:sz w:val="18"/>
          <w:szCs w:val="18"/>
        </w:rPr>
        <w:t>käsitlev</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w:t>
      </w:r>
      <w:proofErr w:type="spellStart"/>
      <w:r w:rsidRPr="00825234">
        <w:rPr>
          <w:sz w:val="18"/>
          <w:szCs w:val="18"/>
        </w:rPr>
        <w:t>piirideja</w:t>
      </w:r>
      <w:proofErr w:type="spellEnd"/>
      <w:r w:rsidRPr="00825234">
        <w:rPr>
          <w:sz w:val="18"/>
          <w:szCs w:val="18"/>
        </w:rPr>
        <w:t xml:space="preserve"> </w:t>
      </w:r>
      <w:proofErr w:type="spellStart"/>
      <w:r w:rsidRPr="00825234">
        <w:rPr>
          <w:sz w:val="18"/>
          <w:szCs w:val="18"/>
        </w:rPr>
        <w:t>viisad</w:t>
      </w:r>
      <w:proofErr w:type="spellEnd"/>
      <w:r w:rsidRPr="00825234">
        <w:rPr>
          <w:sz w:val="18"/>
          <w:szCs w:val="18"/>
        </w:rPr>
        <w:t xml:space="preserve">) – </w:t>
      </w:r>
      <w:hyperlink r:id="rId5" w:history="1">
        <w:r w:rsidRPr="00825234">
          <w:rPr>
            <w:rStyle w:val="Hyperlink"/>
            <w:color w:val="auto"/>
            <w:sz w:val="18"/>
            <w:szCs w:val="18"/>
          </w:rPr>
          <w:t xml:space="preserve">ELT L 135, 22.5.2019, </w:t>
        </w:r>
        <w:proofErr w:type="spellStart"/>
        <w:r w:rsidRPr="00825234">
          <w:rPr>
            <w:rStyle w:val="Hyperlink"/>
            <w:color w:val="auto"/>
            <w:sz w:val="18"/>
            <w:szCs w:val="18"/>
          </w:rPr>
          <w:t>lk</w:t>
        </w:r>
        <w:proofErr w:type="spellEnd"/>
        <w:r w:rsidRPr="00825234">
          <w:rPr>
            <w:rStyle w:val="Hyperlink"/>
            <w:color w:val="auto"/>
            <w:sz w:val="18"/>
            <w:szCs w:val="18"/>
          </w:rPr>
          <w:t xml:space="preserve"> 27</w:t>
        </w:r>
      </w:hyperlink>
      <w:r w:rsidRPr="00825234">
        <w:rPr>
          <w:sz w:val="18"/>
          <w:szCs w:val="18"/>
        </w:rPr>
        <w:t xml:space="preserve">. </w:t>
      </w:r>
    </w:p>
    <w:bookmarkEnd w:id="62"/>
  </w:footnote>
  <w:footnote w:id="8">
    <w:p w14:paraId="58100D40" w14:textId="77777777" w:rsidR="00C9687C" w:rsidRPr="003A48C9" w:rsidRDefault="00C9687C" w:rsidP="00C9687C">
      <w:pPr>
        <w:pStyle w:val="FootnoteText"/>
        <w:rPr>
          <w:lang w:val="et-EE"/>
        </w:rPr>
      </w:pPr>
      <w:r w:rsidRPr="00825234">
        <w:rPr>
          <w:rStyle w:val="FootnoteReference"/>
          <w:sz w:val="18"/>
          <w:szCs w:val="18"/>
        </w:rPr>
        <w:footnoteRef/>
      </w:r>
      <w:r w:rsidRPr="00825234">
        <w:rPr>
          <w:sz w:val="18"/>
          <w:szCs w:val="18"/>
        </w:rPr>
        <w:t xml:space="preserve"> </w:t>
      </w:r>
      <w:bookmarkStart w:id="63" w:name="_Hlk121127066"/>
      <w:proofErr w:type="spellStart"/>
      <w:r w:rsidRPr="00825234">
        <w:rPr>
          <w:sz w:val="18"/>
          <w:szCs w:val="18"/>
        </w:rPr>
        <w:t>Koostalitlusvõimet</w:t>
      </w:r>
      <w:proofErr w:type="spellEnd"/>
      <w:r w:rsidRPr="00825234">
        <w:rPr>
          <w:sz w:val="18"/>
          <w:szCs w:val="18"/>
        </w:rPr>
        <w:t xml:space="preserve"> </w:t>
      </w:r>
      <w:proofErr w:type="spellStart"/>
      <w:r w:rsidRPr="00825234">
        <w:rPr>
          <w:sz w:val="18"/>
          <w:szCs w:val="18"/>
        </w:rPr>
        <w:t>käsitlev</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w:t>
      </w:r>
      <w:proofErr w:type="spellStart"/>
      <w:r w:rsidRPr="00825234">
        <w:rPr>
          <w:sz w:val="18"/>
          <w:szCs w:val="18"/>
        </w:rPr>
        <w:t>politsei</w:t>
      </w:r>
      <w:proofErr w:type="spellEnd"/>
      <w:r w:rsidRPr="00825234">
        <w:rPr>
          <w:sz w:val="18"/>
          <w:szCs w:val="18"/>
        </w:rPr>
        <w:t xml:space="preserve">- ja </w:t>
      </w:r>
      <w:proofErr w:type="spellStart"/>
      <w:r w:rsidRPr="00825234">
        <w:rPr>
          <w:sz w:val="18"/>
          <w:szCs w:val="18"/>
        </w:rPr>
        <w:t>õiguskoostöö</w:t>
      </w:r>
      <w:proofErr w:type="spellEnd"/>
      <w:r w:rsidRPr="00825234">
        <w:rPr>
          <w:sz w:val="18"/>
          <w:szCs w:val="18"/>
        </w:rPr>
        <w:t xml:space="preserve">, </w:t>
      </w:r>
      <w:proofErr w:type="spellStart"/>
      <w:r w:rsidRPr="00825234">
        <w:rPr>
          <w:sz w:val="18"/>
          <w:szCs w:val="18"/>
        </w:rPr>
        <w:t>varjupaik</w:t>
      </w:r>
      <w:proofErr w:type="spellEnd"/>
      <w:r w:rsidRPr="00825234">
        <w:rPr>
          <w:sz w:val="18"/>
          <w:szCs w:val="18"/>
        </w:rPr>
        <w:t xml:space="preserve"> ja </w:t>
      </w:r>
      <w:proofErr w:type="spellStart"/>
      <w:r w:rsidRPr="00825234">
        <w:rPr>
          <w:sz w:val="18"/>
          <w:szCs w:val="18"/>
        </w:rPr>
        <w:t>ränne</w:t>
      </w:r>
      <w:proofErr w:type="spellEnd"/>
      <w:r w:rsidRPr="00825234">
        <w:rPr>
          <w:sz w:val="18"/>
          <w:szCs w:val="18"/>
        </w:rPr>
        <w:t xml:space="preserve">) – </w:t>
      </w:r>
      <w:hyperlink r:id="rId6" w:history="1">
        <w:r w:rsidRPr="00825234">
          <w:rPr>
            <w:rStyle w:val="Hyperlink"/>
            <w:color w:val="auto"/>
            <w:sz w:val="18"/>
            <w:szCs w:val="18"/>
          </w:rPr>
          <w:t xml:space="preserve">ELT L 135, 22.5.2109, </w:t>
        </w:r>
        <w:proofErr w:type="spellStart"/>
        <w:r w:rsidRPr="00825234">
          <w:rPr>
            <w:rStyle w:val="Hyperlink"/>
            <w:color w:val="auto"/>
            <w:sz w:val="18"/>
            <w:szCs w:val="18"/>
          </w:rPr>
          <w:t>lk</w:t>
        </w:r>
        <w:proofErr w:type="spellEnd"/>
        <w:r w:rsidRPr="00825234">
          <w:rPr>
            <w:rStyle w:val="Hyperlink"/>
            <w:color w:val="auto"/>
            <w:sz w:val="18"/>
            <w:szCs w:val="18"/>
          </w:rPr>
          <w:t xml:space="preserve"> 85</w:t>
        </w:r>
      </w:hyperlink>
      <w:r w:rsidRPr="00825234">
        <w:rPr>
          <w:sz w:val="18"/>
          <w:szCs w:val="18"/>
        </w:rPr>
        <w:t>.</w:t>
      </w:r>
      <w:bookmarkEnd w:id="63"/>
    </w:p>
  </w:footnote>
  <w:footnote w:id="9">
    <w:p w14:paraId="7AD9321A" w14:textId="77777777" w:rsidR="00C9687C" w:rsidRPr="001D7C48" w:rsidRDefault="00C9687C" w:rsidP="00C9687C">
      <w:pPr>
        <w:pStyle w:val="FootnoteText"/>
        <w:rPr>
          <w:lang w:val="et-EE"/>
        </w:rPr>
      </w:pPr>
      <w:r>
        <w:rPr>
          <w:rStyle w:val="FootnoteReference"/>
        </w:rPr>
        <w:footnoteRef/>
      </w:r>
      <w:r>
        <w:t xml:space="preserve"> </w:t>
      </w:r>
      <w:r w:rsidRPr="00825234">
        <w:rPr>
          <w:sz w:val="18"/>
          <w:szCs w:val="18"/>
          <w:lang w:val="et-EE"/>
        </w:rPr>
        <w:t>Näitajad kõik kokku moodustavadki tulemused.</w:t>
      </w:r>
    </w:p>
  </w:footnote>
  <w:footnote w:id="10">
    <w:p w14:paraId="79641830" w14:textId="77777777" w:rsidR="00C9687C" w:rsidRPr="00825234" w:rsidRDefault="00C9687C" w:rsidP="00C9687C">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236" w:name="_Hlk121324676"/>
      <w:r w:rsidRPr="00825234">
        <w:fldChar w:fldCharType="begin"/>
      </w:r>
      <w:r w:rsidRPr="00825234">
        <w:rPr>
          <w:sz w:val="18"/>
          <w:szCs w:val="18"/>
        </w:rPr>
        <w:instrText xml:space="preserve"> HYPERLINK "https://www.riigiteataja.ee/akt/117052022013" </w:instrText>
      </w:r>
      <w:r w:rsidRPr="00825234">
        <w:fldChar w:fldCharType="separate"/>
      </w:r>
      <w:proofErr w:type="spellStart"/>
      <w:r w:rsidRPr="00825234">
        <w:rPr>
          <w:rStyle w:val="Hyperlink"/>
          <w:color w:val="0070C0"/>
          <w:sz w:val="18"/>
          <w:szCs w:val="18"/>
        </w:rPr>
        <w:t>Ühendmäärus</w:t>
      </w:r>
      <w:proofErr w:type="spellEnd"/>
      <w:r w:rsidRPr="00825234">
        <w:rPr>
          <w:rStyle w:val="Hyperlink"/>
          <w:color w:val="0070C0"/>
          <w:sz w:val="18"/>
          <w:szCs w:val="18"/>
        </w:rPr>
        <w:fldChar w:fldCharType="end"/>
      </w:r>
      <w:r w:rsidRPr="00825234">
        <w:rPr>
          <w:sz w:val="18"/>
          <w:szCs w:val="18"/>
        </w:rPr>
        <w:t xml:space="preserve"> </w:t>
      </w:r>
      <w:bookmarkEnd w:id="236"/>
    </w:p>
  </w:footnote>
  <w:footnote w:id="11">
    <w:p w14:paraId="1000D650" w14:textId="77777777" w:rsidR="00C9687C" w:rsidRPr="00825234" w:rsidRDefault="00C9687C" w:rsidP="00C9687C">
      <w:pPr>
        <w:pStyle w:val="FootnoteText"/>
        <w:rPr>
          <w:sz w:val="18"/>
          <w:szCs w:val="18"/>
        </w:rPr>
      </w:pPr>
      <w:r w:rsidRPr="00825234">
        <w:rPr>
          <w:rStyle w:val="FootnoteReference"/>
          <w:sz w:val="18"/>
          <w:szCs w:val="18"/>
        </w:rPr>
        <w:footnoteRef/>
      </w:r>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Parlamendi</w:t>
      </w:r>
      <w:proofErr w:type="spellEnd"/>
      <w:r w:rsidRPr="00825234">
        <w:rPr>
          <w:sz w:val="18"/>
          <w:szCs w:val="18"/>
        </w:rPr>
        <w:t xml:space="preserve"> ja </w:t>
      </w:r>
      <w:proofErr w:type="spellStart"/>
      <w:r w:rsidRPr="00825234">
        <w:rPr>
          <w:sz w:val="18"/>
          <w:szCs w:val="18"/>
        </w:rPr>
        <w:t>nõukogu</w:t>
      </w:r>
      <w:proofErr w:type="spellEnd"/>
      <w:r w:rsidRPr="00825234">
        <w:rPr>
          <w:sz w:val="18"/>
          <w:szCs w:val="18"/>
        </w:rPr>
        <w:t xml:space="preserve"> </w:t>
      </w:r>
      <w:proofErr w:type="spellStart"/>
      <w:r w:rsidRPr="00825234">
        <w:rPr>
          <w:sz w:val="18"/>
          <w:szCs w:val="18"/>
        </w:rPr>
        <w:t>määrus</w:t>
      </w:r>
      <w:proofErr w:type="spellEnd"/>
      <w:r w:rsidRPr="00825234">
        <w:rPr>
          <w:sz w:val="18"/>
          <w:szCs w:val="18"/>
        </w:rPr>
        <w:t xml:space="preserve"> (EL) 2019/1896, 13. </w:t>
      </w:r>
      <w:proofErr w:type="spellStart"/>
      <w:r w:rsidRPr="00825234">
        <w:rPr>
          <w:sz w:val="18"/>
          <w:szCs w:val="18"/>
        </w:rPr>
        <w:t>november</w:t>
      </w:r>
      <w:proofErr w:type="spellEnd"/>
      <w:r w:rsidRPr="00825234">
        <w:rPr>
          <w:sz w:val="18"/>
          <w:szCs w:val="18"/>
        </w:rPr>
        <w:t xml:space="preserve"> 2019, mis </w:t>
      </w:r>
      <w:proofErr w:type="spellStart"/>
      <w:r w:rsidRPr="00825234">
        <w:rPr>
          <w:sz w:val="18"/>
          <w:szCs w:val="18"/>
        </w:rPr>
        <w:t>käsitleb</w:t>
      </w:r>
      <w:proofErr w:type="spellEnd"/>
      <w:r w:rsidRPr="00825234">
        <w:rPr>
          <w:sz w:val="18"/>
          <w:szCs w:val="18"/>
        </w:rPr>
        <w:t xml:space="preserve"> </w:t>
      </w:r>
      <w:proofErr w:type="spellStart"/>
      <w:r w:rsidRPr="00825234">
        <w:rPr>
          <w:sz w:val="18"/>
          <w:szCs w:val="18"/>
        </w:rPr>
        <w:t>Euroopa</w:t>
      </w:r>
      <w:proofErr w:type="spellEnd"/>
      <w:r w:rsidRPr="00825234">
        <w:rPr>
          <w:sz w:val="18"/>
          <w:szCs w:val="18"/>
        </w:rPr>
        <w:t xml:space="preserve"> </w:t>
      </w:r>
      <w:proofErr w:type="spellStart"/>
      <w:r w:rsidRPr="00825234">
        <w:rPr>
          <w:sz w:val="18"/>
          <w:szCs w:val="18"/>
        </w:rPr>
        <w:t>piiri</w:t>
      </w:r>
      <w:proofErr w:type="spellEnd"/>
      <w:r w:rsidRPr="00825234">
        <w:rPr>
          <w:sz w:val="18"/>
          <w:szCs w:val="18"/>
        </w:rPr>
        <w:t xml:space="preserve">- ja </w:t>
      </w:r>
      <w:proofErr w:type="spellStart"/>
      <w:r w:rsidRPr="00825234">
        <w:rPr>
          <w:sz w:val="18"/>
          <w:szCs w:val="18"/>
        </w:rPr>
        <w:t>rannikuvalvet</w:t>
      </w:r>
      <w:proofErr w:type="spellEnd"/>
      <w:r w:rsidRPr="00825234">
        <w:rPr>
          <w:sz w:val="18"/>
          <w:szCs w:val="18"/>
        </w:rPr>
        <w:t xml:space="preserve"> </w:t>
      </w:r>
      <w:proofErr w:type="spellStart"/>
      <w:r w:rsidRPr="00825234">
        <w:rPr>
          <w:sz w:val="18"/>
          <w:szCs w:val="18"/>
        </w:rPr>
        <w:t>ning</w:t>
      </w:r>
      <w:proofErr w:type="spellEnd"/>
      <w:r w:rsidRPr="00825234">
        <w:rPr>
          <w:sz w:val="18"/>
          <w:szCs w:val="18"/>
        </w:rPr>
        <w:t xml:space="preserve"> </w:t>
      </w:r>
      <w:proofErr w:type="spellStart"/>
      <w:r w:rsidRPr="00825234">
        <w:rPr>
          <w:sz w:val="18"/>
          <w:szCs w:val="18"/>
        </w:rPr>
        <w:t>millega</w:t>
      </w:r>
      <w:proofErr w:type="spellEnd"/>
      <w:r w:rsidRPr="00825234">
        <w:rPr>
          <w:sz w:val="18"/>
          <w:szCs w:val="18"/>
        </w:rPr>
        <w:t xml:space="preserve"> </w:t>
      </w:r>
      <w:proofErr w:type="spellStart"/>
      <w:r w:rsidRPr="00825234">
        <w:rPr>
          <w:sz w:val="18"/>
          <w:szCs w:val="18"/>
        </w:rPr>
        <w:t>tunnistatakse</w:t>
      </w:r>
      <w:proofErr w:type="spellEnd"/>
      <w:r w:rsidRPr="00825234">
        <w:rPr>
          <w:sz w:val="18"/>
          <w:szCs w:val="18"/>
        </w:rPr>
        <w:t xml:space="preserve"> </w:t>
      </w:r>
      <w:proofErr w:type="spellStart"/>
      <w:r w:rsidRPr="00825234">
        <w:rPr>
          <w:sz w:val="18"/>
          <w:szCs w:val="18"/>
        </w:rPr>
        <w:t>kehtetuks</w:t>
      </w:r>
      <w:proofErr w:type="spellEnd"/>
      <w:r w:rsidRPr="00825234">
        <w:rPr>
          <w:sz w:val="18"/>
          <w:szCs w:val="18"/>
        </w:rPr>
        <w:t xml:space="preserve"> </w:t>
      </w:r>
      <w:proofErr w:type="spellStart"/>
      <w:r w:rsidRPr="00825234">
        <w:rPr>
          <w:sz w:val="18"/>
          <w:szCs w:val="18"/>
        </w:rPr>
        <w:t>määrused</w:t>
      </w:r>
      <w:proofErr w:type="spellEnd"/>
      <w:r w:rsidRPr="00825234">
        <w:rPr>
          <w:sz w:val="18"/>
          <w:szCs w:val="18"/>
        </w:rPr>
        <w:t xml:space="preserve"> (EL) nr 1052/2013 </w:t>
      </w:r>
      <w:proofErr w:type="spellStart"/>
      <w:r w:rsidRPr="00825234">
        <w:rPr>
          <w:sz w:val="18"/>
          <w:szCs w:val="18"/>
        </w:rPr>
        <w:t>ning</w:t>
      </w:r>
      <w:proofErr w:type="spellEnd"/>
      <w:r w:rsidRPr="00825234">
        <w:rPr>
          <w:sz w:val="18"/>
          <w:szCs w:val="18"/>
        </w:rPr>
        <w:t xml:space="preserve"> (EL) 2016/1624 – </w:t>
      </w:r>
    </w:p>
    <w:p w14:paraId="0B2A6BB2" w14:textId="77777777" w:rsidR="00C9687C" w:rsidRPr="009A3D4E" w:rsidRDefault="00C9687C" w:rsidP="00C9687C">
      <w:pPr>
        <w:pStyle w:val="FootnoteText"/>
        <w:rPr>
          <w:lang w:val="et-EE"/>
        </w:rPr>
      </w:pPr>
      <w:hyperlink r:id="rId7" w:history="1">
        <w:r w:rsidRPr="00825234">
          <w:rPr>
            <w:rStyle w:val="Hyperlink"/>
            <w:color w:val="0070C0"/>
            <w:sz w:val="18"/>
            <w:szCs w:val="18"/>
          </w:rPr>
          <w:t xml:space="preserve">ELT L 295, 14.11.2019, </w:t>
        </w:r>
        <w:proofErr w:type="spellStart"/>
        <w:r w:rsidRPr="00825234">
          <w:rPr>
            <w:rStyle w:val="Hyperlink"/>
            <w:color w:val="0070C0"/>
            <w:sz w:val="18"/>
            <w:szCs w:val="18"/>
          </w:rPr>
          <w:t>lk</w:t>
        </w:r>
        <w:proofErr w:type="spellEnd"/>
        <w:r w:rsidRPr="00825234">
          <w:rPr>
            <w:rStyle w:val="Hyperlink"/>
            <w:color w:val="0070C0"/>
            <w:sz w:val="18"/>
            <w:szCs w:val="18"/>
          </w:rPr>
          <w:t xml:space="preserve"> 1—131</w:t>
        </w:r>
      </w:hyperlink>
      <w:r w:rsidRPr="00825234">
        <w:rPr>
          <w:sz w:val="18"/>
          <w:szCs w:val="18"/>
        </w:rPr>
        <w:t>.</w:t>
      </w:r>
    </w:p>
  </w:footnote>
  <w:footnote w:id="12">
    <w:p w14:paraId="1916016B" w14:textId="77777777" w:rsidR="00852349" w:rsidRPr="00825234" w:rsidRDefault="00852349" w:rsidP="00852349">
      <w:pPr>
        <w:pStyle w:val="FootnoteText"/>
        <w:rPr>
          <w:sz w:val="18"/>
          <w:szCs w:val="18"/>
          <w:lang w:val="et-EE"/>
        </w:rPr>
      </w:pPr>
      <w:r w:rsidRPr="00825234">
        <w:rPr>
          <w:rStyle w:val="FootnoteReference"/>
          <w:sz w:val="18"/>
          <w:szCs w:val="18"/>
        </w:rPr>
        <w:footnoteRef/>
      </w:r>
      <w:r w:rsidRPr="00825234">
        <w:rPr>
          <w:sz w:val="18"/>
          <w:szCs w:val="18"/>
        </w:rPr>
        <w:t xml:space="preserve"> </w:t>
      </w:r>
      <w:bookmarkStart w:id="250" w:name="_Hlk120808937"/>
      <w:r w:rsidRPr="00825234">
        <w:rPr>
          <w:color w:val="0070C0"/>
          <w:sz w:val="18"/>
          <w:szCs w:val="18"/>
        </w:rPr>
        <w:fldChar w:fldCharType="begin"/>
      </w:r>
      <w:r w:rsidRPr="00825234">
        <w:rPr>
          <w:color w:val="0070C0"/>
          <w:sz w:val="18"/>
          <w:szCs w:val="18"/>
        </w:rPr>
        <w:instrText xml:space="preserve"> HYPERLINK "https://www.riigiteataja.ee/akt/111032022001" \l "para4lg2" </w:instrText>
      </w:r>
      <w:r w:rsidRPr="00825234">
        <w:rPr>
          <w:color w:val="0070C0"/>
          <w:sz w:val="18"/>
          <w:szCs w:val="18"/>
        </w:rPr>
      </w:r>
      <w:r w:rsidRPr="00825234">
        <w:rPr>
          <w:color w:val="0070C0"/>
          <w:sz w:val="18"/>
          <w:szCs w:val="18"/>
        </w:rPr>
        <w:fldChar w:fldCharType="separate"/>
      </w:r>
      <w:r w:rsidRPr="00825234">
        <w:rPr>
          <w:rStyle w:val="Hyperlink"/>
          <w:color w:val="0070C0"/>
          <w:sz w:val="18"/>
          <w:szCs w:val="18"/>
        </w:rPr>
        <w:t>ÜSS2021_2027</w:t>
      </w:r>
      <w:r w:rsidRPr="00825234">
        <w:rPr>
          <w:color w:val="0070C0"/>
          <w:sz w:val="18"/>
          <w:szCs w:val="18"/>
        </w:rPr>
        <w:fldChar w:fldCharType="end"/>
      </w:r>
      <w:bookmarkEnd w:id="250"/>
      <w:r w:rsidRPr="00825234">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5207"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F8470E"/>
    <w:multiLevelType w:val="hybridMultilevel"/>
    <w:tmpl w:val="D7F690F2"/>
    <w:lvl w:ilvl="0" w:tplc="E222C5AC">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A1871D0"/>
    <w:multiLevelType w:val="hybridMultilevel"/>
    <w:tmpl w:val="F09ACF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5" w15:restartNumberingAfterBreak="0">
    <w:nsid w:val="47B958EB"/>
    <w:multiLevelType w:val="multilevel"/>
    <w:tmpl w:val="72661D3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176714F"/>
    <w:multiLevelType w:val="hybridMultilevel"/>
    <w:tmpl w:val="CB38A6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77946862">
    <w:abstractNumId w:val="0"/>
  </w:num>
  <w:num w:numId="2" w16cid:durableId="476917190">
    <w:abstractNumId w:val="7"/>
  </w:num>
  <w:num w:numId="3" w16cid:durableId="1281954726">
    <w:abstractNumId w:val="4"/>
  </w:num>
  <w:num w:numId="4" w16cid:durableId="510730022">
    <w:abstractNumId w:val="3"/>
  </w:num>
  <w:num w:numId="5" w16cid:durableId="1350646921">
    <w:abstractNumId w:val="5"/>
  </w:num>
  <w:num w:numId="6" w16cid:durableId="382407029">
    <w:abstractNumId w:val="2"/>
  </w:num>
  <w:num w:numId="7" w16cid:durableId="312028343">
    <w:abstractNumId w:val="6"/>
  </w:num>
  <w:num w:numId="8" w16cid:durableId="57451558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rson w15:author="Piret Loorand">
    <w15:presenceInfo w15:providerId="None" w15:userId="Piret Loora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50593"/>
    <w:rsid w:val="00085C5E"/>
    <w:rsid w:val="000A03A5"/>
    <w:rsid w:val="000D23FE"/>
    <w:rsid w:val="000F402F"/>
    <w:rsid w:val="00102CCC"/>
    <w:rsid w:val="00136C92"/>
    <w:rsid w:val="001763E9"/>
    <w:rsid w:val="00183F5A"/>
    <w:rsid w:val="001849BD"/>
    <w:rsid w:val="00193BB4"/>
    <w:rsid w:val="001A4AAD"/>
    <w:rsid w:val="002311CE"/>
    <w:rsid w:val="002613CD"/>
    <w:rsid w:val="0026577D"/>
    <w:rsid w:val="00271C29"/>
    <w:rsid w:val="002B6007"/>
    <w:rsid w:val="002C1284"/>
    <w:rsid w:val="002C5CA9"/>
    <w:rsid w:val="002C7FC3"/>
    <w:rsid w:val="002F15AB"/>
    <w:rsid w:val="002F696F"/>
    <w:rsid w:val="002F71AA"/>
    <w:rsid w:val="00315069"/>
    <w:rsid w:val="00340CCD"/>
    <w:rsid w:val="00346D31"/>
    <w:rsid w:val="00384D5C"/>
    <w:rsid w:val="003A0769"/>
    <w:rsid w:val="003A59C4"/>
    <w:rsid w:val="003C44EC"/>
    <w:rsid w:val="00421E1F"/>
    <w:rsid w:val="00465593"/>
    <w:rsid w:val="004815CE"/>
    <w:rsid w:val="004C1F92"/>
    <w:rsid w:val="004E1881"/>
    <w:rsid w:val="004E3B00"/>
    <w:rsid w:val="0054123C"/>
    <w:rsid w:val="005442C4"/>
    <w:rsid w:val="005517B5"/>
    <w:rsid w:val="00561F47"/>
    <w:rsid w:val="005855CC"/>
    <w:rsid w:val="00594A04"/>
    <w:rsid w:val="005E35C9"/>
    <w:rsid w:val="005E7927"/>
    <w:rsid w:val="00627303"/>
    <w:rsid w:val="006333E5"/>
    <w:rsid w:val="0063372B"/>
    <w:rsid w:val="00667D09"/>
    <w:rsid w:val="00671945"/>
    <w:rsid w:val="00672A5B"/>
    <w:rsid w:val="006768D7"/>
    <w:rsid w:val="006C17E2"/>
    <w:rsid w:val="006C5B5F"/>
    <w:rsid w:val="006F3488"/>
    <w:rsid w:val="007137C5"/>
    <w:rsid w:val="007249CF"/>
    <w:rsid w:val="00765B50"/>
    <w:rsid w:val="007A46C5"/>
    <w:rsid w:val="007A4F9D"/>
    <w:rsid w:val="007D1E47"/>
    <w:rsid w:val="007D2708"/>
    <w:rsid w:val="007D527F"/>
    <w:rsid w:val="007D7FED"/>
    <w:rsid w:val="007E0BD8"/>
    <w:rsid w:val="00802BE4"/>
    <w:rsid w:val="008226C2"/>
    <w:rsid w:val="00825234"/>
    <w:rsid w:val="00851D16"/>
    <w:rsid w:val="00852349"/>
    <w:rsid w:val="00855EBC"/>
    <w:rsid w:val="00866F29"/>
    <w:rsid w:val="00870CB7"/>
    <w:rsid w:val="0089567D"/>
    <w:rsid w:val="008E3A02"/>
    <w:rsid w:val="008F694B"/>
    <w:rsid w:val="009000F6"/>
    <w:rsid w:val="00926CD5"/>
    <w:rsid w:val="00933056"/>
    <w:rsid w:val="0093570B"/>
    <w:rsid w:val="00964F39"/>
    <w:rsid w:val="009724A6"/>
    <w:rsid w:val="009A3D53"/>
    <w:rsid w:val="009C1407"/>
    <w:rsid w:val="009C656D"/>
    <w:rsid w:val="009D02B9"/>
    <w:rsid w:val="009D653A"/>
    <w:rsid w:val="009D675B"/>
    <w:rsid w:val="009E3E02"/>
    <w:rsid w:val="00A27F56"/>
    <w:rsid w:val="00A44E19"/>
    <w:rsid w:val="00A50924"/>
    <w:rsid w:val="00AC0428"/>
    <w:rsid w:val="00AC7FD9"/>
    <w:rsid w:val="00AD0573"/>
    <w:rsid w:val="00AD22E7"/>
    <w:rsid w:val="00AF0F6C"/>
    <w:rsid w:val="00AF5F00"/>
    <w:rsid w:val="00B018A3"/>
    <w:rsid w:val="00B21E4C"/>
    <w:rsid w:val="00B52A97"/>
    <w:rsid w:val="00B53C64"/>
    <w:rsid w:val="00B7317E"/>
    <w:rsid w:val="00B74547"/>
    <w:rsid w:val="00BA6F24"/>
    <w:rsid w:val="00BB6D6E"/>
    <w:rsid w:val="00BC2FBE"/>
    <w:rsid w:val="00BE1CAC"/>
    <w:rsid w:val="00BE52CF"/>
    <w:rsid w:val="00BF032D"/>
    <w:rsid w:val="00BF5338"/>
    <w:rsid w:val="00C22B96"/>
    <w:rsid w:val="00C651B0"/>
    <w:rsid w:val="00C837E6"/>
    <w:rsid w:val="00C9687C"/>
    <w:rsid w:val="00C96A92"/>
    <w:rsid w:val="00CD6EC5"/>
    <w:rsid w:val="00D21FBE"/>
    <w:rsid w:val="00D23425"/>
    <w:rsid w:val="00D307D8"/>
    <w:rsid w:val="00D73579"/>
    <w:rsid w:val="00D8149E"/>
    <w:rsid w:val="00D919DE"/>
    <w:rsid w:val="00D96122"/>
    <w:rsid w:val="00DC4A13"/>
    <w:rsid w:val="00E26533"/>
    <w:rsid w:val="00E61364"/>
    <w:rsid w:val="00EB1232"/>
    <w:rsid w:val="00EF6582"/>
    <w:rsid w:val="00F37FEB"/>
    <w:rsid w:val="00F502FC"/>
    <w:rsid w:val="00F74CBD"/>
    <w:rsid w:val="00F74ECE"/>
    <w:rsid w:val="00FA742B"/>
    <w:rsid w:val="00FD0B14"/>
    <w:rsid w:val="00FE31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B51DE"/>
  <w15:docId w15:val="{5F6B86B1-0C96-45FD-A417-DA4F6BF3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C9687C"/>
    <w:rPr>
      <w:rFonts w:cs="Times New Roman"/>
      <w:color w:val="777777"/>
      <w:u w:val="none"/>
      <w:effect w:val="none"/>
    </w:rPr>
  </w:style>
  <w:style w:type="paragraph" w:styleId="FootnoteText">
    <w:name w:val="footnote text"/>
    <w:basedOn w:val="Normal"/>
    <w:link w:val="FootnoteTextChar"/>
    <w:uiPriority w:val="99"/>
    <w:unhideWhenUsed/>
    <w:rsid w:val="00C9687C"/>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C9687C"/>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C9687C"/>
    <w:rPr>
      <w:vertAlign w:val="superscript"/>
    </w:rPr>
  </w:style>
  <w:style w:type="paragraph" w:styleId="ListParagraph">
    <w:name w:val="List Paragraph"/>
    <w:basedOn w:val="Normal"/>
    <w:uiPriority w:val="34"/>
    <w:qFormat/>
    <w:rsid w:val="002F15AB"/>
    <w:pPr>
      <w:ind w:left="720"/>
      <w:contextualSpacing/>
    </w:pPr>
  </w:style>
  <w:style w:type="paragraph" w:styleId="Revision">
    <w:name w:val="Revision"/>
    <w:hidden/>
    <w:uiPriority w:val="99"/>
    <w:semiHidden/>
    <w:rsid w:val="003A0769"/>
    <w:pPr>
      <w:spacing w:after="0" w:line="240" w:lineRule="auto"/>
    </w:pPr>
  </w:style>
  <w:style w:type="character" w:styleId="CommentReference">
    <w:name w:val="annotation reference"/>
    <w:basedOn w:val="DefaultParagraphFont"/>
    <w:uiPriority w:val="99"/>
    <w:semiHidden/>
    <w:unhideWhenUsed/>
    <w:rsid w:val="002613CD"/>
    <w:rPr>
      <w:sz w:val="16"/>
      <w:szCs w:val="16"/>
    </w:rPr>
  </w:style>
  <w:style w:type="paragraph" w:styleId="CommentText">
    <w:name w:val="annotation text"/>
    <w:basedOn w:val="Normal"/>
    <w:link w:val="CommentTextChar"/>
    <w:uiPriority w:val="99"/>
    <w:unhideWhenUsed/>
    <w:rsid w:val="002613CD"/>
    <w:pPr>
      <w:spacing w:line="240" w:lineRule="auto"/>
    </w:pPr>
    <w:rPr>
      <w:sz w:val="20"/>
      <w:szCs w:val="20"/>
    </w:rPr>
  </w:style>
  <w:style w:type="character" w:customStyle="1" w:styleId="CommentTextChar">
    <w:name w:val="Comment Text Char"/>
    <w:basedOn w:val="DefaultParagraphFont"/>
    <w:link w:val="CommentText"/>
    <w:uiPriority w:val="99"/>
    <w:rsid w:val="002613CD"/>
    <w:rPr>
      <w:sz w:val="20"/>
      <w:szCs w:val="20"/>
    </w:rPr>
  </w:style>
  <w:style w:type="paragraph" w:styleId="CommentSubject">
    <w:name w:val="annotation subject"/>
    <w:basedOn w:val="CommentText"/>
    <w:next w:val="CommentText"/>
    <w:link w:val="CommentSubjectChar"/>
    <w:uiPriority w:val="99"/>
    <w:semiHidden/>
    <w:unhideWhenUsed/>
    <w:rsid w:val="002613CD"/>
    <w:rPr>
      <w:b/>
      <w:bCs/>
    </w:rPr>
  </w:style>
  <w:style w:type="character" w:customStyle="1" w:styleId="CommentSubjectChar">
    <w:name w:val="Comment Subject Char"/>
    <w:basedOn w:val="CommentTextChar"/>
    <w:link w:val="CommentSubject"/>
    <w:uiPriority w:val="99"/>
    <w:semiHidden/>
    <w:rsid w:val="002613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7" Type="http://schemas.openxmlformats.org/officeDocument/2006/relationships/hyperlink" Target="https://eur-lex.europa.eu/legal-content/ET/TXT/?uri=CELEX%3A32019R1896&amp;qid=1669883619442" TargetMode="External"/><Relationship Id="rId2" Type="http://schemas.openxmlformats.org/officeDocument/2006/relationships/hyperlink" Target="https://www.politsei.ee/et/ppa-strateegia-maailma-parima-politsei"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eur-lex.europa.eu/legal-content/ET/TXT/?uri=uriserv%3AOJ.L_.2019.135.01.0085.01.EST&amp;toc=OJ%3AL%3A2019%3A135%3ATOC" TargetMode="External"/><Relationship Id="rId5" Type="http://schemas.openxmlformats.org/officeDocument/2006/relationships/hyperlink" Target="https://eur-lex.europa.eu/legal-content/ET/TXT/?uri=CELEX%3A02019R0817-20210803"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343E6-6212-49C1-A216-E258E72A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12</Pages>
  <Words>3890</Words>
  <Characters>22563</Characters>
  <Application>Microsoft Office Word</Application>
  <DocSecurity>0</DocSecurity>
  <Lines>188</Lines>
  <Paragraphs>52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32</cp:revision>
  <dcterms:created xsi:type="dcterms:W3CDTF">2025-09-15T12:26:00Z</dcterms:created>
  <dcterms:modified xsi:type="dcterms:W3CDTF">2025-10-13T08:38:00Z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